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Default Extension="gif" ContentType="image/gif"/>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 w:rsidR="007372BC" w:rsidRPr="003327E2" w:rsidRDefault="007372BC" w:rsidP="007372BC">
      <w:pPr>
        <w:jc w:val="center"/>
      </w:pPr>
    </w:p>
    <w:p w:rsidR="00967676" w:rsidRPr="001C3873" w:rsidRDefault="00967676" w:rsidP="00967676">
      <w:pPr>
        <w:jc w:val="center"/>
      </w:pPr>
      <w:r w:rsidRPr="001C3873">
        <w:t xml:space="preserve">Using </w:t>
      </w:r>
      <w:r w:rsidR="001C3873">
        <w:t xml:space="preserve">Paper Flashcards </w:t>
      </w:r>
      <w:proofErr w:type="gramStart"/>
      <w:r w:rsidR="001C3873">
        <w:t>Versus</w:t>
      </w:r>
      <w:proofErr w:type="gramEnd"/>
      <w:r w:rsidR="001C3873">
        <w:t xml:space="preserve"> iPod Touch Flashcards</w:t>
      </w:r>
    </w:p>
    <w:p w:rsidR="007372BC" w:rsidRPr="003327E2" w:rsidRDefault="00967676" w:rsidP="00967676">
      <w:pPr>
        <w:jc w:val="center"/>
      </w:pPr>
      <w:r w:rsidRPr="001C3873">
        <w:t xml:space="preserve"> </w:t>
      </w:r>
      <w:proofErr w:type="gramStart"/>
      <w:r w:rsidRPr="001C3873">
        <w:t>in</w:t>
      </w:r>
      <w:proofErr w:type="gramEnd"/>
      <w:r w:rsidRPr="001C3873">
        <w:t xml:space="preserve"> Learning Eighth Grade Spanish</w:t>
      </w:r>
      <w:r>
        <w:rPr>
          <w:rFonts w:ascii="Arial" w:hAnsi="Arial"/>
          <w:sz w:val="18"/>
        </w:rPr>
        <w:t> </w:t>
      </w:r>
      <w:r>
        <w:rPr>
          <w:rFonts w:ascii="Arial" w:hAnsi="Arial"/>
          <w:sz w:val="18"/>
        </w:rPr>
        <w:t> </w:t>
      </w:r>
      <w:r>
        <w:rPr>
          <w:rFonts w:ascii="Arial" w:hAnsi="Arial"/>
          <w:sz w:val="18"/>
        </w:rPr>
        <w:t> </w:t>
      </w:r>
      <w:r>
        <w:rPr>
          <w:rFonts w:ascii="Arial" w:hAnsi="Arial"/>
          <w:sz w:val="18"/>
        </w:rPr>
        <w:t> </w:t>
      </w:r>
      <w:r>
        <w:rPr>
          <w:rFonts w:ascii="Arial" w:hAnsi="Arial"/>
          <w:sz w:val="18"/>
        </w:rPr>
        <w:t> </w:t>
      </w:r>
      <w:r w:rsidR="007372BC" w:rsidRPr="003327E2">
        <w:t xml:space="preserve"> </w:t>
      </w: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A17421" w:rsidRPr="003327E2" w:rsidRDefault="00A17421"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967676" w:rsidP="007372BC">
      <w:pPr>
        <w:jc w:val="center"/>
      </w:pPr>
      <w:r>
        <w:t xml:space="preserve">Stacy E. </w:t>
      </w:r>
      <w:proofErr w:type="spellStart"/>
      <w:r>
        <w:t>Skarda</w:t>
      </w:r>
      <w:proofErr w:type="spellEnd"/>
    </w:p>
    <w:p w:rsidR="007372BC" w:rsidRPr="003327E2" w:rsidRDefault="007372BC" w:rsidP="007372BC">
      <w:pPr>
        <w:jc w:val="center"/>
      </w:pPr>
      <w:r w:rsidRPr="003327E2">
        <w:t>Marian University, Fond du Lac, Wisconsin</w:t>
      </w:r>
    </w:p>
    <w:p w:rsidR="007372BC" w:rsidRPr="003327E2" w:rsidRDefault="00967676" w:rsidP="007372BC">
      <w:pPr>
        <w:jc w:val="center"/>
      </w:pPr>
      <w:r>
        <w:t xml:space="preserve">Kimberly Area </w:t>
      </w:r>
      <w:r w:rsidR="00DD28DB" w:rsidRPr="003327E2">
        <w:t>School District</w:t>
      </w:r>
    </w:p>
    <w:p w:rsidR="007372BC" w:rsidRPr="003327E2" w:rsidRDefault="007372BC" w:rsidP="007372BC">
      <w:pPr>
        <w:jc w:val="center"/>
      </w:pPr>
    </w:p>
    <w:p w:rsidR="007372BC" w:rsidRPr="003327E2" w:rsidRDefault="00967676" w:rsidP="007372BC">
      <w:pPr>
        <w:jc w:val="center"/>
      </w:pPr>
      <w:r>
        <w:t>December 2010</w:t>
      </w: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jc w:val="center"/>
      </w:pPr>
    </w:p>
    <w:p w:rsidR="007372BC" w:rsidRPr="003327E2" w:rsidRDefault="007372BC" w:rsidP="007372BC">
      <w:pPr>
        <w:spacing w:after="200" w:line="276" w:lineRule="auto"/>
      </w:pPr>
      <w:r w:rsidRPr="003327E2">
        <w:br w:type="page"/>
      </w:r>
    </w:p>
    <w:p w:rsidR="007372BC" w:rsidRPr="003327E2" w:rsidRDefault="007372BC" w:rsidP="007372BC">
      <w:pPr>
        <w:jc w:val="center"/>
      </w:pPr>
    </w:p>
    <w:p w:rsidR="00951491" w:rsidRDefault="00951491" w:rsidP="00951491">
      <w:pPr>
        <w:spacing w:line="480" w:lineRule="auto"/>
        <w:jc w:val="center"/>
      </w:pPr>
      <w:r>
        <w:t>Abstract</w:t>
      </w:r>
    </w:p>
    <w:p w:rsidR="00951491" w:rsidRDefault="00951491" w:rsidP="00951491">
      <w:pPr>
        <w:spacing w:line="480" w:lineRule="auto"/>
      </w:pPr>
      <w:r>
        <w:t>This action research investigated whether using an iPod Touch flashcard application increased student motivation and achievement over using traditional paper flashcards in learning eighth grade Spanish</w:t>
      </w:r>
      <w:commentRangeStart w:id="0"/>
      <w:r>
        <w:t xml:space="preserve">. </w:t>
      </w:r>
      <w:ins w:id="1" w:author="amichlowski" w:date="2010-11-19T00:26:00Z">
        <w:r>
          <w:t xml:space="preserve"> </w:t>
        </w:r>
      </w:ins>
      <w:r>
        <w:t xml:space="preserve">A </w:t>
      </w:r>
      <w:commentRangeEnd w:id="0"/>
      <w:r>
        <w:rPr>
          <w:rStyle w:val="CommentReference"/>
        </w:rPr>
        <w:commentReference w:id="0"/>
      </w:r>
      <w:r>
        <w:t>total of 49 students participated in this study which lasted thr</w:t>
      </w:r>
      <w:r w:rsidR="002A38B4">
        <w:t xml:space="preserve">ough two units of Spanish </w:t>
      </w:r>
      <w:r>
        <w:t xml:space="preserve">where students practice learning vocabulary with paper flashcards for one unit and iPod Touch flashcards for the second unit. Both quantitative data (quiz scores) and qualitative data (observation and student surveys) were collected to compare paper flashcard use to iPod Touch flashcard use. The quiz results showed that the students performed better after using paper flashcards for three days of practice rather than the iPod Touch flashcards.  The difference of the means on the two quizzes was statistically significant, </w:t>
      </w:r>
      <w:del w:id="2" w:author="amichlowski" w:date="2010-11-19T00:28:00Z">
        <w:r>
          <w:delText xml:space="preserve">meaning </w:delText>
        </w:r>
      </w:del>
      <w:ins w:id="3" w:author="amichlowski" w:date="2010-11-19T00:28:00Z">
        <w:r>
          <w:t>so</w:t>
        </w:r>
        <w:del w:id="4" w:author="Stacy Skarda" w:date="2010-11-20T11:55:00Z">
          <w:r>
            <w:delText xml:space="preserve"> </w:delText>
          </w:r>
        </w:del>
      </w:ins>
      <w:del w:id="5" w:author="Stacy Skarda" w:date="2010-11-20T11:55:00Z">
        <w:r>
          <w:delText>that</w:delText>
        </w:r>
      </w:del>
      <w:r>
        <w:t xml:space="preserve"> the hypothesis that students would do better with iPod Touch flashcards was </w:t>
      </w:r>
      <w:del w:id="6" w:author="amichlowski" w:date="2010-11-19T00:29:00Z">
        <w:r>
          <w:delText>proven untrue</w:delText>
        </w:r>
      </w:del>
      <w:ins w:id="7" w:author="amichlowski" w:date="2010-11-19T00:29:00Z">
        <w:r>
          <w:t>rejected</w:t>
        </w:r>
      </w:ins>
      <w:r>
        <w:t>. The qualitative data gleaned from the researcher’s observation notes of off-task behavior and student surveys revealed that students were more motivated to practice vocabulary when using the iPod Touch flashcards than when using the paper flashcards.</w:t>
      </w:r>
      <w:ins w:id="8" w:author="Stacy Skarda" w:date="2010-11-20T11:52:00Z">
        <w:r>
          <w:t xml:space="preserve">  </w:t>
        </w:r>
      </w:ins>
      <w:ins w:id="9" w:author="Stacy Skarda" w:date="2010-11-20T11:57:00Z">
        <w:r>
          <w:t>S</w:t>
        </w:r>
      </w:ins>
      <w:ins w:id="10" w:author="Stacy Skarda" w:date="2010-11-20T11:45:00Z">
        <w:r>
          <w:t xml:space="preserve">ubsequent studies </w:t>
        </w:r>
      </w:ins>
      <w:ins w:id="11" w:author="Stacy Skarda" w:date="2010-11-20T11:47:00Z">
        <w:r>
          <w:t xml:space="preserve">with a longer time frame and students studying with the </w:t>
        </w:r>
        <w:proofErr w:type="spellStart"/>
        <w:r>
          <w:t>iTouch</w:t>
        </w:r>
        <w:proofErr w:type="spellEnd"/>
        <w:r>
          <w:t xml:space="preserve"> at home </w:t>
        </w:r>
      </w:ins>
      <w:ins w:id="12" w:author="Stacy Skarda" w:date="2010-11-20T11:45:00Z">
        <w:r>
          <w:t xml:space="preserve">are recommended </w:t>
        </w:r>
      </w:ins>
      <w:ins w:id="13" w:author="Stacy Skarda" w:date="2010-11-20T11:46:00Z">
        <w:r>
          <w:t>to account for limitations</w:t>
        </w:r>
      </w:ins>
      <w:ins w:id="14" w:author="Stacy Skarda" w:date="2010-11-20T11:48:00Z">
        <w:r>
          <w:t>.</w:t>
        </w:r>
      </w:ins>
      <w:r>
        <w:t xml:space="preserve"> </w:t>
      </w:r>
      <w:commentRangeStart w:id="15"/>
      <w:ins w:id="16" w:author="amichlowski" w:date="2010-11-19T00:30:00Z">
        <w:del w:id="17" w:author="Stacy Skarda" w:date="2010-11-20T11:44:00Z">
          <w:r>
            <w:delText xml:space="preserve">Insert </w:delText>
          </w:r>
        </w:del>
      </w:ins>
      <w:r>
        <w:t xml:space="preserve"> </w:t>
      </w:r>
      <w:commentRangeEnd w:id="15"/>
      <w:r>
        <w:rPr>
          <w:rStyle w:val="CommentReference"/>
        </w:rPr>
        <w:commentReference w:id="15"/>
      </w:r>
      <w:r>
        <w:t xml:space="preserve">The information gained throughout the study will be shared with colleagues in order to determine how to best incorporate technology into the classroom to maximize student motivation and achievement. </w:t>
      </w:r>
    </w:p>
    <w:p w:rsidR="00951491" w:rsidRDefault="00951491" w:rsidP="00951491"/>
    <w:p w:rsidR="00B76403" w:rsidRDefault="00B76403" w:rsidP="000856EE">
      <w:pPr>
        <w:spacing w:line="480" w:lineRule="auto"/>
        <w:jc w:val="center"/>
      </w:pPr>
    </w:p>
    <w:p w:rsidR="00B76403" w:rsidRDefault="00B76403" w:rsidP="000856EE">
      <w:pPr>
        <w:spacing w:line="480" w:lineRule="auto"/>
        <w:jc w:val="center"/>
      </w:pPr>
    </w:p>
    <w:p w:rsidR="00B76403" w:rsidRDefault="00B76403" w:rsidP="000856EE">
      <w:pPr>
        <w:spacing w:line="480" w:lineRule="auto"/>
        <w:jc w:val="center"/>
      </w:pPr>
    </w:p>
    <w:p w:rsidR="00B76403" w:rsidRDefault="00B76403" w:rsidP="000856EE">
      <w:pPr>
        <w:spacing w:line="480" w:lineRule="auto"/>
        <w:jc w:val="center"/>
      </w:pPr>
    </w:p>
    <w:p w:rsidR="00951491" w:rsidRDefault="00951491" w:rsidP="000856EE">
      <w:pPr>
        <w:spacing w:line="480" w:lineRule="auto"/>
        <w:jc w:val="center"/>
      </w:pPr>
    </w:p>
    <w:p w:rsidR="000856EE" w:rsidRPr="003327E2" w:rsidRDefault="000856EE" w:rsidP="000856EE">
      <w:pPr>
        <w:spacing w:line="480" w:lineRule="auto"/>
        <w:jc w:val="center"/>
      </w:pPr>
      <w:r>
        <w:lastRenderedPageBreak/>
        <w:t>Introduction</w:t>
      </w:r>
    </w:p>
    <w:p w:rsidR="000856EE" w:rsidRDefault="000856EE" w:rsidP="000856EE">
      <w:pPr>
        <w:pStyle w:val="BodyText2"/>
        <w:ind w:firstLine="0"/>
      </w:pPr>
      <w:r>
        <w:tab/>
        <w:t xml:space="preserve">Studying a second language has become popular at a young age.  Some schools even start teaching a second language as young as kindergarten in order to prepare students to be citizens in an increasingly global society.  Often, students struggle to learn a second language because there are many steps to learning the language.  First, students must learn and memorize the new vocabulary.  Once students master the vocabulary, they have to learn how to use the vocabulary in grammatical structures correctly.  After they learn the grammar portions, students must then practice manipulating the vocabulary and grammar in various situations.  If students fail, however, to master the vocabulary, it is very difficult to take their language learning to the next level.  </w:t>
      </w:r>
    </w:p>
    <w:p w:rsidR="000856EE" w:rsidRDefault="000856EE" w:rsidP="000856EE">
      <w:pPr>
        <w:pStyle w:val="BodyText2"/>
        <w:ind w:firstLine="0"/>
      </w:pPr>
      <w:r>
        <w:tab/>
        <w:t xml:space="preserve">In order to learn vocabulary in another language, students frequently make flashcards with either a picture or the English word on one side and the word in the other language on the other side.  Students make traditional paper flashcards in many classes as a study technique.  However, as children are growing up in a world with technology, </w:t>
      </w:r>
      <w:commentRangeStart w:id="18"/>
      <w:r>
        <w:t xml:space="preserve">their study techniques </w:t>
      </w:r>
      <w:commentRangeStart w:id="19"/>
      <w:r>
        <w:t>need to change to incorporate that technology</w:t>
      </w:r>
      <w:commentRangeEnd w:id="19"/>
      <w:r>
        <w:rPr>
          <w:rStyle w:val="CommentReference"/>
        </w:rPr>
        <w:commentReference w:id="19"/>
      </w:r>
      <w:r>
        <w:t>.</w:t>
      </w:r>
      <w:commentRangeEnd w:id="18"/>
      <w:r>
        <w:rPr>
          <w:rStyle w:val="CommentReference"/>
        </w:rPr>
        <w:commentReference w:id="18"/>
      </w:r>
      <w:r>
        <w:t xml:space="preserve"> There are many ways that students can study another language online, including using online flashcards.  The iPod Touch also has educational applications that have flashcards that students can practice for their classes.</w:t>
      </w:r>
      <w:r w:rsidR="005425B8">
        <w:t xml:space="preserve">  My action research answered</w:t>
      </w:r>
      <w:r>
        <w:t xml:space="preserve"> the question: </w:t>
      </w:r>
      <w:r w:rsidRPr="00E37F03">
        <w:t xml:space="preserve">Does using </w:t>
      </w:r>
      <w:proofErr w:type="gramStart"/>
      <w:r w:rsidRPr="00E37F03">
        <w:t xml:space="preserve">a flashcard application on an </w:t>
      </w:r>
      <w:proofErr w:type="spellStart"/>
      <w:r w:rsidRPr="00E37F03">
        <w:t>iTouch</w:t>
      </w:r>
      <w:proofErr w:type="spellEnd"/>
      <w:r w:rsidRPr="00E37F03">
        <w:t xml:space="preserve"> motivate</w:t>
      </w:r>
      <w:proofErr w:type="gramEnd"/>
      <w:r w:rsidRPr="00E37F03">
        <w:t xml:space="preserve"> 8</w:t>
      </w:r>
      <w:r w:rsidRPr="00E37F03">
        <w:rPr>
          <w:vertAlign w:val="superscript"/>
        </w:rPr>
        <w:t>th</w:t>
      </w:r>
      <w:r w:rsidRPr="00E37F03">
        <w:t xml:space="preserve"> grade students and improve Spanish vocabulary acquisition more than traditional paper flashcards?</w:t>
      </w:r>
    </w:p>
    <w:p w:rsidR="000856EE" w:rsidRPr="001E1EE0" w:rsidRDefault="000856EE" w:rsidP="000856EE">
      <w:pPr>
        <w:pStyle w:val="BodyText2"/>
        <w:ind w:firstLine="0"/>
        <w:rPr>
          <w:i/>
        </w:rPr>
      </w:pPr>
      <w:r w:rsidRPr="00FC2686">
        <w:rPr>
          <w:i/>
        </w:rPr>
        <w:t>Rationale</w:t>
      </w:r>
    </w:p>
    <w:p w:rsidR="000856EE" w:rsidRDefault="000856EE" w:rsidP="000856EE">
      <w:pPr>
        <w:pStyle w:val="BodyText2"/>
        <w:ind w:firstLine="0"/>
      </w:pPr>
      <w:r>
        <w:tab/>
        <w:t>My eighth grade students studying Spanish I need</w:t>
      </w:r>
      <w:r w:rsidR="005425B8">
        <w:t>ed</w:t>
      </w:r>
      <w:r w:rsidR="00CE7879">
        <w:t xml:space="preserve"> to learn a lar</w:t>
      </w:r>
      <w:r>
        <w:t>ge number of vocabulary w</w:t>
      </w:r>
      <w:r w:rsidR="00200CC1">
        <w:t>ords in each unit.  Since they we</w:t>
      </w:r>
      <w:r>
        <w:t>re taking a high scho</w:t>
      </w:r>
      <w:r w:rsidR="00200CC1">
        <w:t>ol level course, the class moved very quickly and they had</w:t>
      </w:r>
      <w:r>
        <w:t xml:space="preserve"> very little time to learn </w:t>
      </w:r>
      <w:r w:rsidR="00200CC1">
        <w:t>the vocabulary words so they could</w:t>
      </w:r>
      <w:r>
        <w:t xml:space="preserve"> </w:t>
      </w:r>
      <w:r>
        <w:lastRenderedPageBreak/>
        <w:t xml:space="preserve">move on to the grammatical structures </w:t>
      </w:r>
      <w:r w:rsidR="00200CC1">
        <w:t>in each unit.  The students made</w:t>
      </w:r>
      <w:r>
        <w:t xml:space="preserve"> flashcards, sometimes in class and sometimes for homework, for each unit.  However, when I assign</w:t>
      </w:r>
      <w:r w:rsidR="00200CC1">
        <w:t>ed</w:t>
      </w:r>
      <w:r>
        <w:t xml:space="preserve"> flashcards</w:t>
      </w:r>
      <w:r w:rsidR="00200CC1">
        <w:t xml:space="preserve"> for homework, often students did not complete</w:t>
      </w:r>
      <w:r>
        <w:t xml:space="preserve"> them.  Also, students tend</w:t>
      </w:r>
      <w:r w:rsidR="00200CC1">
        <w:t>ed</w:t>
      </w:r>
      <w:r>
        <w:t xml:space="preserve"> to lose their flashcards or leave them in their locker, another class, </w:t>
      </w:r>
      <w:r w:rsidR="00200CC1">
        <w:t>or at home.  Since students made</w:t>
      </w:r>
      <w:r>
        <w:t xml:space="preserve"> flashcards fo</w:t>
      </w:r>
      <w:r w:rsidR="00200CC1">
        <w:t>r many of their classes, they did not always use them or we</w:t>
      </w:r>
      <w:r>
        <w:t>re unmotivated to use th</w:t>
      </w:r>
      <w:r w:rsidR="00200CC1">
        <w:t>em as a study technique</w:t>
      </w:r>
      <w:r w:rsidR="00CE7879">
        <w:t xml:space="preserve"> over and over</w:t>
      </w:r>
      <w:r w:rsidR="00200CC1">
        <w:t>.  I knew that flashcards we</w:t>
      </w:r>
      <w:r>
        <w:t>re a great study technique, but I al</w:t>
      </w:r>
      <w:r w:rsidR="00200CC1">
        <w:t>so knew that if students were not using them, they we</w:t>
      </w:r>
      <w:r>
        <w:t xml:space="preserve">re a waste of time.  Faced with this challenge, my philosophy, </w:t>
      </w:r>
      <w:r w:rsidR="00200CC1">
        <w:t>following the praxis paradigm, wa</w:t>
      </w:r>
      <w:r>
        <w:t>s to do something about it to change the situation.  In order to cater to the interest of students who love using technolo</w:t>
      </w:r>
      <w:r w:rsidR="00200CC1">
        <w:t>gy, my action research had</w:t>
      </w:r>
      <w:r>
        <w:t xml:space="preserve"> students using flashcards on an iPod Touch. </w:t>
      </w:r>
    </w:p>
    <w:p w:rsidR="000856EE" w:rsidRDefault="000856EE" w:rsidP="000856EE">
      <w:pPr>
        <w:pStyle w:val="BodyText2"/>
      </w:pPr>
      <w:r>
        <w:t>I expect</w:t>
      </w:r>
      <w:r w:rsidR="00200CC1">
        <w:t>ed to see that students were</w:t>
      </w:r>
      <w:r>
        <w:t xml:space="preserve"> m</w:t>
      </w:r>
      <w:r w:rsidR="00200CC1">
        <w:t>ore motivated and therefore would</w:t>
      </w:r>
      <w:r>
        <w:t xml:space="preserve"> have higher quiz score</w:t>
      </w:r>
      <w:r w:rsidR="00200CC1">
        <w:t>s</w:t>
      </w:r>
      <w:r>
        <w:t xml:space="preserve"> when using an iPod Touch flashcard application than when using their traditional pap</w:t>
      </w:r>
      <w:r w:rsidR="00200CC1">
        <w:t>er flashcards.  Since students we</w:t>
      </w:r>
      <w:r>
        <w:t>re so used to using techn</w:t>
      </w:r>
      <w:r w:rsidR="00200CC1">
        <w:t>ology outside of school, I thought they would</w:t>
      </w:r>
      <w:r>
        <w:t xml:space="preserve"> be more motivated to </w:t>
      </w:r>
      <w:r w:rsidR="00200CC1">
        <w:t>use it in school, as well.  It wa</w:t>
      </w:r>
      <w:r>
        <w:t>s crucial to see the results from this study as knowing how to keep students motivated and increase student learning are important factors for student success.  I need</w:t>
      </w:r>
      <w:r w:rsidR="00200CC1">
        <w:t>ed to know which method wa</w:t>
      </w:r>
      <w:r>
        <w:t>s more beneficial to my students and then decide</w:t>
      </w:r>
      <w:r w:rsidR="00200CC1">
        <w:t>d</w:t>
      </w:r>
      <w:r>
        <w:t xml:space="preserve"> how to teach future units based on the results of this action research.  M</w:t>
      </w:r>
      <w:r w:rsidR="00200CC1">
        <w:t xml:space="preserve">ost importantly, the study </w:t>
      </w:r>
      <w:r>
        <w:t>benefit</w:t>
      </w:r>
      <w:r w:rsidR="00200CC1">
        <w:t>ed students as I tried</w:t>
      </w:r>
      <w:r>
        <w:t xml:space="preserve"> to motivate them and increase their level of achievement and determine how to do that in the future.  </w:t>
      </w:r>
    </w:p>
    <w:p w:rsidR="00CA27A8" w:rsidRPr="003327E2" w:rsidRDefault="00CA27A8" w:rsidP="000856EE">
      <w:pPr>
        <w:pStyle w:val="BodyText2"/>
        <w:ind w:firstLine="0"/>
      </w:pPr>
    </w:p>
    <w:p w:rsidR="00CA27A8" w:rsidRPr="00E50DE0" w:rsidRDefault="00CA27A8" w:rsidP="00CA27A8">
      <w:pPr>
        <w:spacing w:line="480" w:lineRule="auto"/>
        <w:jc w:val="center"/>
      </w:pPr>
      <w:r w:rsidRPr="00E50DE0">
        <w:t>Review of Literature</w:t>
      </w:r>
    </w:p>
    <w:p w:rsidR="00CA27A8" w:rsidRDefault="00CA27A8" w:rsidP="00CA27A8">
      <w:pPr>
        <w:pStyle w:val="BodyText2"/>
      </w:pPr>
      <w:r w:rsidRPr="00E50DE0">
        <w:t xml:space="preserve">Using technology has become a daily part of children’s lives.  They watch television, surf the web, tweet on Twitter, check in on their favorite social network, and watch their friends on </w:t>
      </w:r>
      <w:r w:rsidRPr="00E50DE0">
        <w:lastRenderedPageBreak/>
        <w:t xml:space="preserve">YouTube.  According to Jones and Fox (2009), 93% of teens between the ages of 12-17 go online for a variety of reasons, compared to only 74% of adults. To keep up with this technological trend in teens, schools have been trying to incorporate technology into lessons to engage and motivate students and to increase student learning.  </w:t>
      </w:r>
      <w:r w:rsidR="00200CC1">
        <w:t>Although my focus wa</w:t>
      </w:r>
      <w:r>
        <w:t xml:space="preserve">s to use iPod </w:t>
      </w:r>
      <w:r w:rsidR="00200CC1">
        <w:t>Touches into the classroom, it wa</w:t>
      </w:r>
      <w:r>
        <w:t>s important to view other studies u</w:t>
      </w:r>
      <w:r w:rsidR="00CE7879">
        <w:t>sing technology to see how they</w:t>
      </w:r>
      <w:r>
        <w:t xml:space="preserve"> compare</w:t>
      </w:r>
      <w:r w:rsidR="00200CC1">
        <w:t>d</w:t>
      </w:r>
      <w:r>
        <w:t xml:space="preserve"> in student achievement and motivation.</w:t>
      </w:r>
    </w:p>
    <w:p w:rsidR="00CA27A8" w:rsidRPr="00E50DE0" w:rsidRDefault="00CA27A8" w:rsidP="00CA27A8">
      <w:pPr>
        <w:pStyle w:val="BodyText2"/>
        <w:ind w:firstLine="0"/>
      </w:pPr>
      <w:r>
        <w:rPr>
          <w:i/>
        </w:rPr>
        <w:t>Student Achievement</w:t>
      </w:r>
    </w:p>
    <w:p w:rsidR="00200CC1" w:rsidRDefault="00CA27A8" w:rsidP="00CA27A8">
      <w:pPr>
        <w:pStyle w:val="BodyText2"/>
      </w:pPr>
      <w:r>
        <w:t xml:space="preserve">School districts and teachers are always trying to improve student learning. A variety of studies showed that student learning increased through the use of technology.  </w:t>
      </w:r>
      <w:r w:rsidRPr="00E50DE0">
        <w:t>Many studies found that using laptops in the</w:t>
      </w:r>
      <w:r>
        <w:t xml:space="preserve"> classroom or a computer lab have</w:t>
      </w:r>
      <w:r w:rsidRPr="00E50DE0">
        <w:t xml:space="preserve"> increased student learning.  </w:t>
      </w:r>
      <w:proofErr w:type="spellStart"/>
      <w:r w:rsidRPr="00E50DE0">
        <w:t>Gulek</w:t>
      </w:r>
      <w:proofErr w:type="spellEnd"/>
      <w:r>
        <w:t xml:space="preserve"> and </w:t>
      </w:r>
      <w:proofErr w:type="spellStart"/>
      <w:r>
        <w:t>Demirtas</w:t>
      </w:r>
      <w:proofErr w:type="spellEnd"/>
      <w:r>
        <w:t xml:space="preserve"> (2005) conducted a study over three years with</w:t>
      </w:r>
      <w:r w:rsidRPr="00E50DE0">
        <w:t xml:space="preserve"> middle school students who used laptops in class on a daily basis for note taking, research, and practice</w:t>
      </w:r>
      <w:r>
        <w:t>.  The control group did not use laptops on a daily basis.  They found that the group that used laptops</w:t>
      </w:r>
      <w:r w:rsidRPr="00E50DE0">
        <w:t xml:space="preserve"> had higher grade point averages and higher grades in math and English</w:t>
      </w:r>
      <w:r>
        <w:t xml:space="preserve"> than the group without laptops</w:t>
      </w:r>
      <w:r w:rsidRPr="00E50DE0">
        <w:t xml:space="preserve">.  </w:t>
      </w:r>
      <w:r w:rsidR="00200CC1">
        <w:t>It wa</w:t>
      </w:r>
      <w:r>
        <w:t>s interesting to see the trend over a thr</w:t>
      </w:r>
      <w:r w:rsidR="00200CC1">
        <w:t xml:space="preserve">ee year term.  </w:t>
      </w:r>
    </w:p>
    <w:p w:rsidR="00CA27A8" w:rsidRDefault="00CA27A8" w:rsidP="00CA27A8">
      <w:pPr>
        <w:pStyle w:val="BodyText2"/>
      </w:pPr>
      <w:r>
        <w:t>Instead of focusing on t</w:t>
      </w:r>
      <w:r w:rsidR="00200CC1">
        <w:t xml:space="preserve">he core subjects, my study </w:t>
      </w:r>
      <w:r>
        <w:t>focus</w:t>
      </w:r>
      <w:r w:rsidR="00200CC1">
        <w:t>ed</w:t>
      </w:r>
      <w:r>
        <w:t xml:space="preserve"> on Spanish vocabulary.  A </w:t>
      </w:r>
      <w:r w:rsidRPr="00E50DE0">
        <w:t xml:space="preserve">study found that going to a </w:t>
      </w:r>
      <w:r>
        <w:t xml:space="preserve">computer </w:t>
      </w:r>
      <w:r w:rsidRPr="00E50DE0">
        <w:t>lab for Spanish</w:t>
      </w:r>
      <w:r>
        <w:t xml:space="preserve"> I</w:t>
      </w:r>
      <w:r w:rsidRPr="00E50DE0">
        <w:t xml:space="preserve"> practice at the high school level increased fluency, proficie</w:t>
      </w:r>
      <w:r>
        <w:t>ncy, and pronunciation of words as students were able to communicate with other students around the world to practice (</w:t>
      </w:r>
      <w:proofErr w:type="spellStart"/>
      <w:r>
        <w:t>Frigaard</w:t>
      </w:r>
      <w:proofErr w:type="spellEnd"/>
      <w:r>
        <w:t>, 2002</w:t>
      </w:r>
      <w:r w:rsidRPr="00E50DE0">
        <w:t>)</w:t>
      </w:r>
      <w:r>
        <w:t>.</w:t>
      </w:r>
      <w:r w:rsidRPr="00E50DE0">
        <w:t xml:space="preserve">  This same study, however, found that using the lab to practice Spanish </w:t>
      </w:r>
      <w:r>
        <w:t xml:space="preserve">vocabulary did not impact student learning enough to utilize </w:t>
      </w:r>
      <w:r w:rsidRPr="00E50DE0">
        <w:t xml:space="preserve">lab </w:t>
      </w:r>
      <w:r>
        <w:t>time for this purpose.  With the contrast in results between Spanish vocabulary and grammar practice, additional research</w:t>
      </w:r>
      <w:r w:rsidR="00200CC1">
        <w:t xml:space="preserve"> with vocabulary wa</w:t>
      </w:r>
      <w:r>
        <w:t>s necessary.</w:t>
      </w:r>
      <w:r w:rsidRPr="00E50DE0">
        <w:t xml:space="preserve"> </w:t>
      </w:r>
    </w:p>
    <w:p w:rsidR="00CA27A8" w:rsidRDefault="00CA27A8" w:rsidP="00CA27A8">
      <w:pPr>
        <w:pStyle w:val="BodyText2"/>
      </w:pPr>
      <w:r w:rsidRPr="00E50DE0">
        <w:lastRenderedPageBreak/>
        <w:t>Instead of using laptops and computer labs, some schools have tried to move to a mo</w:t>
      </w:r>
      <w:r>
        <w:t xml:space="preserve">re compact technology by using </w:t>
      </w:r>
      <w:r w:rsidRPr="00E50DE0">
        <w:t>Apple’</w:t>
      </w:r>
      <w:r>
        <w:t>s iPod Touch in the classroom to increase student achievement.  For example, eighth grade</w:t>
      </w:r>
      <w:r w:rsidRPr="00E50DE0">
        <w:t xml:space="preserve"> students</w:t>
      </w:r>
      <w:r>
        <w:t xml:space="preserve"> at </w:t>
      </w:r>
      <w:proofErr w:type="spellStart"/>
      <w:r>
        <w:t>Dogan</w:t>
      </w:r>
      <w:proofErr w:type="spellEnd"/>
      <w:r>
        <w:t xml:space="preserve"> Middle School have been using iPod </w:t>
      </w:r>
      <w:proofErr w:type="gramStart"/>
      <w:r>
        <w:t>Touches</w:t>
      </w:r>
      <w:proofErr w:type="gramEnd"/>
      <w:r>
        <w:t xml:space="preserve"> as part of a school improvement plan (Middleton, 2009). T</w:t>
      </w:r>
      <w:r w:rsidRPr="00E50DE0">
        <w:t xml:space="preserve">eachers created </w:t>
      </w:r>
      <w:proofErr w:type="spellStart"/>
      <w:r w:rsidRPr="00E50DE0">
        <w:t>PowerPoints</w:t>
      </w:r>
      <w:proofErr w:type="spellEnd"/>
      <w:r w:rsidRPr="00E50DE0">
        <w:t xml:space="preserve">, podcasts, and other materials that students uploaded to iPod Touches </w:t>
      </w:r>
      <w:r>
        <w:t xml:space="preserve">each afternoon </w:t>
      </w:r>
      <w:r w:rsidRPr="00E50DE0">
        <w:t xml:space="preserve">and took home to review at night.  </w:t>
      </w:r>
      <w:commentRangeStart w:id="20"/>
      <w:r>
        <w:t xml:space="preserve">The school </w:t>
      </w:r>
      <w:r w:rsidRPr="00E50DE0">
        <w:t>has seen an increase in benchmark scores in the</w:t>
      </w:r>
      <w:r>
        <w:t xml:space="preserve"> four core subject areas since beginning the use of iPod To</w:t>
      </w:r>
      <w:r w:rsidR="00200CC1">
        <w:t>uches.  My students were un</w:t>
      </w:r>
      <w:r>
        <w:t xml:space="preserve">able to take the iPod Touch </w:t>
      </w:r>
      <w:r w:rsidR="000D35B3">
        <w:t>home with them at night so</w:t>
      </w:r>
      <w:r w:rsidR="00200CC1">
        <w:t xml:space="preserve"> I was</w:t>
      </w:r>
      <w:r>
        <w:t xml:space="preserve"> interest</w:t>
      </w:r>
      <w:r w:rsidR="00200CC1">
        <w:t xml:space="preserve">ed to see if my results were </w:t>
      </w:r>
      <w:r>
        <w:t>similar if students use</w:t>
      </w:r>
      <w:r w:rsidR="00200CC1">
        <w:t>d</w:t>
      </w:r>
      <w:r>
        <w:t xml:space="preserve"> the technol</w:t>
      </w:r>
      <w:r w:rsidR="00053E44">
        <w:t>ogy exclusively in class</w:t>
      </w:r>
      <w:r>
        <w:t>.</w:t>
      </w:r>
      <w:commentRangeEnd w:id="20"/>
      <w:r>
        <w:rPr>
          <w:rStyle w:val="CommentReference"/>
        </w:rPr>
        <w:commentReference w:id="20"/>
      </w:r>
    </w:p>
    <w:p w:rsidR="00CA27A8" w:rsidRPr="00A47AF8" w:rsidRDefault="00CA27A8" w:rsidP="00CA27A8">
      <w:pPr>
        <w:pStyle w:val="BodyText2"/>
        <w:ind w:firstLine="0"/>
        <w:rPr>
          <w:i/>
        </w:rPr>
      </w:pPr>
      <w:r w:rsidRPr="00A47AF8">
        <w:rPr>
          <w:i/>
        </w:rPr>
        <w:t>Student Engagement and Motivation</w:t>
      </w:r>
    </w:p>
    <w:p w:rsidR="00CA27A8" w:rsidRDefault="00CA27A8" w:rsidP="00CA27A8">
      <w:pPr>
        <w:pStyle w:val="BodyText2"/>
      </w:pPr>
      <w:r>
        <w:t>A variety of stu</w:t>
      </w:r>
      <w:r w:rsidR="00053E44">
        <w:t xml:space="preserve">dies have shown that using </w:t>
      </w:r>
      <w:r>
        <w:t>technology engages students and motivates them to be active learners. For example, in t</w:t>
      </w:r>
      <w:r w:rsidRPr="00E50DE0">
        <w:t xml:space="preserve">he iPod Touch Project, teachers tried to incorporate using the iPod Touch in three different elementary </w:t>
      </w:r>
      <w:r>
        <w:t>schools</w:t>
      </w:r>
      <w:r w:rsidRPr="00E50DE0">
        <w:t xml:space="preserve"> to i</w:t>
      </w:r>
      <w:r>
        <w:t>mprove literacy (Murray, 2010</w:t>
      </w:r>
      <w:r w:rsidRPr="00E50DE0">
        <w:t xml:space="preserve">).  </w:t>
      </w:r>
      <w:r>
        <w:t xml:space="preserve">The schools varied in their demographics, with one large school, one smaller rural school, and the third being a school with a large population of English Language Learners. In each school, students </w:t>
      </w:r>
      <w:r w:rsidRPr="00E50DE0">
        <w:t>were engaged and motivated and</w:t>
      </w:r>
      <w:r>
        <w:t xml:space="preserve"> even described the class as “awesome” (p.51).  T</w:t>
      </w:r>
      <w:r w:rsidRPr="00E50DE0">
        <w:t>eachers found that although it took a significant amount of planning time to prepare for the iPod Touch lessons, there was a real va</w:t>
      </w:r>
      <w:r>
        <w:t>lue in using the technology</w:t>
      </w:r>
      <w:r w:rsidRPr="00E50DE0">
        <w:t xml:space="preserve"> in the classroom</w:t>
      </w:r>
      <w:r w:rsidR="00053E44">
        <w:t xml:space="preserve"> in order to motivate students</w:t>
      </w:r>
      <w:r w:rsidRPr="00E50DE0">
        <w:t xml:space="preserve">.  </w:t>
      </w:r>
    </w:p>
    <w:p w:rsidR="00CA27A8" w:rsidRDefault="00200CC1" w:rsidP="00CA27A8">
      <w:pPr>
        <w:pStyle w:val="BodyText2"/>
      </w:pPr>
      <w:r>
        <w:t>My study focused</w:t>
      </w:r>
      <w:r w:rsidR="00CA27A8">
        <w:t xml:space="preserve"> on middle school students, specifical</w:t>
      </w:r>
      <w:r>
        <w:t>ly eighth graders and how they we</w:t>
      </w:r>
      <w:r w:rsidR="00CA27A8">
        <w:t>re motivated by using technology.  According to Young (2009), middle school students in</w:t>
      </w:r>
      <w:r w:rsidR="00CA27A8" w:rsidRPr="00E50DE0">
        <w:t xml:space="preserve"> Chapel Hill, North Carolina</w:t>
      </w:r>
      <w:r w:rsidR="00CA27A8">
        <w:t xml:space="preserve"> </w:t>
      </w:r>
      <w:r w:rsidR="00CA27A8" w:rsidRPr="00E50DE0">
        <w:t xml:space="preserve">stated that doing work </w:t>
      </w:r>
      <w:r w:rsidR="00CA27A8">
        <w:t xml:space="preserve">is </w:t>
      </w:r>
      <w:r w:rsidR="00CA27A8" w:rsidRPr="00E50DE0">
        <w:t>faster and more convenient when using the iPod Touch in school</w:t>
      </w:r>
      <w:r w:rsidR="00CA27A8">
        <w:t xml:space="preserve">.  The students at </w:t>
      </w:r>
      <w:proofErr w:type="spellStart"/>
      <w:r w:rsidR="00CA27A8">
        <w:t>Culbreth</w:t>
      </w:r>
      <w:proofErr w:type="spellEnd"/>
      <w:r w:rsidR="00CA27A8">
        <w:t xml:space="preserve"> Middle School used the technology in all four </w:t>
      </w:r>
      <w:r w:rsidR="00CA27A8">
        <w:lastRenderedPageBreak/>
        <w:t>core subject areas and believed their grades rose as a result, supporting the idea that motivated students earn better grades. T</w:t>
      </w:r>
      <w:r w:rsidR="00CA27A8" w:rsidRPr="00E50DE0">
        <w:t xml:space="preserve">eachers stated that not only was the use </w:t>
      </w:r>
      <w:r w:rsidR="00CA27A8">
        <w:t xml:space="preserve">of the iPod Touch </w:t>
      </w:r>
      <w:r w:rsidR="00CA27A8" w:rsidRPr="00E50DE0">
        <w:t>good for students, but that it fostered collaboration between colleagues.  Teachers in Wight County, Virginia found similar results after using iPod Touches in their middle school classrooms; the students talked to each o</w:t>
      </w:r>
      <w:r w:rsidR="00CA27A8">
        <w:t xml:space="preserve">ther less and were more on task (Brown </w:t>
      </w:r>
      <w:proofErr w:type="spellStart"/>
      <w:r w:rsidR="00CA27A8">
        <w:t>Garrow</w:t>
      </w:r>
      <w:proofErr w:type="spellEnd"/>
      <w:r w:rsidR="00CA27A8">
        <w:t>, 2009).</w:t>
      </w:r>
      <w:r w:rsidR="00CA27A8" w:rsidRPr="00E50DE0">
        <w:t xml:space="preserve"> </w:t>
      </w:r>
      <w:r w:rsidR="00CA27A8">
        <w:t>The school district bought a classroom set of iPod Touches for each of their schools. Not only were students more engaged than in the traditional classroom,</w:t>
      </w:r>
      <w:r w:rsidR="00053E44">
        <w:t xml:space="preserve"> but teachers stated that they we</w:t>
      </w:r>
      <w:r w:rsidR="00CA27A8">
        <w:t xml:space="preserve">re more engaged and active </w:t>
      </w:r>
      <w:r w:rsidR="00053E44">
        <w:t xml:space="preserve">when using the iPod Touch </w:t>
      </w:r>
      <w:r w:rsidR="00CA27A8">
        <w:t>than when</w:t>
      </w:r>
      <w:r w:rsidR="00053E44">
        <w:t xml:space="preserve"> they were</w:t>
      </w:r>
      <w:r w:rsidR="00CA27A8">
        <w:t xml:space="preserve"> using laptops, as well.  </w:t>
      </w:r>
    </w:p>
    <w:p w:rsidR="00CA27A8" w:rsidRDefault="00200CC1" w:rsidP="00CA27A8">
      <w:pPr>
        <w:pStyle w:val="BodyText2"/>
      </w:pPr>
      <w:r>
        <w:t>My study had</w:t>
      </w:r>
      <w:r w:rsidR="00CA27A8">
        <w:t xml:space="preserve"> students using traditional paper flashcards and iPod Touch flashcards.  The results of Browne and </w:t>
      </w:r>
      <w:proofErr w:type="spellStart"/>
      <w:r w:rsidR="00CA27A8">
        <w:t>Culligan’s</w:t>
      </w:r>
      <w:proofErr w:type="spellEnd"/>
      <w:r w:rsidR="00CA27A8">
        <w:t xml:space="preserve"> (2008) study using electronic flashcards on a computer show</w:t>
      </w:r>
      <w:r w:rsidR="00053E44">
        <w:t>ed</w:t>
      </w:r>
      <w:r w:rsidR="00CA27A8">
        <w:t xml:space="preserve"> results similar to those that I expect</w:t>
      </w:r>
      <w:r w:rsidR="00053E44">
        <w:t>ed</w:t>
      </w:r>
      <w:r w:rsidR="00CA27A8">
        <w:t xml:space="preserve"> to find in my study.  The traditional paper flashcards provided many issues to students; they struggle</w:t>
      </w:r>
      <w:r w:rsidR="00053E44">
        <w:t>d</w:t>
      </w:r>
      <w:r w:rsidR="00CA27A8">
        <w:t xml:space="preserve"> to keep tr</w:t>
      </w:r>
      <w:r w:rsidR="00053E44">
        <w:t>ack of packs of flashcards and we</w:t>
      </w:r>
      <w:r w:rsidR="00CA27A8">
        <w:t>re unable to know which words they need to study more.  By using electronic flashcards, those issues were eliminated, motivating students to use the electronic flashcards as a way to acquire vocabulary.  The study indicated that student motivation did decrease if flashcards were the sole mean</w:t>
      </w:r>
      <w:r>
        <w:t>s of reviewing vocabulary.  I was</w:t>
      </w:r>
      <w:r w:rsidR="00CA27A8">
        <w:t xml:space="preserve"> interested to see how my results with electronic (iPod Touch) flashcards compare</w:t>
      </w:r>
      <w:r>
        <w:t>d</w:t>
      </w:r>
      <w:r w:rsidR="00CA27A8">
        <w:t xml:space="preserve"> with this study.  </w:t>
      </w:r>
    </w:p>
    <w:p w:rsidR="00CA27A8" w:rsidRDefault="00CA27A8" w:rsidP="00CA27A8">
      <w:pPr>
        <w:pStyle w:val="BodyText2"/>
      </w:pPr>
      <w:r>
        <w:t xml:space="preserve">Although a number of studies have shown that using iPod </w:t>
      </w:r>
      <w:proofErr w:type="gramStart"/>
      <w:r>
        <w:t>Touches</w:t>
      </w:r>
      <w:proofErr w:type="gramEnd"/>
      <w:r>
        <w:t xml:space="preserve"> in the classroom increased students’ grades and motivation, the studies usually showed results from the four core subjects: math, social studie</w:t>
      </w:r>
      <w:r w:rsidR="00200CC1">
        <w:t>s, science, and English. There wa</w:t>
      </w:r>
      <w:r>
        <w:t>s</w:t>
      </w:r>
      <w:r w:rsidR="00200CC1">
        <w:t xml:space="preserve"> a gap in research when it came</w:t>
      </w:r>
      <w:r>
        <w:t xml:space="preserve"> to other subjects, such as Spanish.  Also, in many of the studies, the iPod Touches were used for research, note taking, or math practice, but did not</w:t>
      </w:r>
      <w:r w:rsidR="00200CC1">
        <w:t xml:space="preserve"> specify the applications that we</w:t>
      </w:r>
      <w:r>
        <w:t xml:space="preserve">re used in class. I did not find any study that focused specifically on a flashcard application for an iPod </w:t>
      </w:r>
      <w:r w:rsidR="00053E44">
        <w:lastRenderedPageBreak/>
        <w:t>Touch. There were</w:t>
      </w:r>
      <w:r>
        <w:t xml:space="preserve"> also varying results for the use of lab time or technology use for learning Spanish vocabulary.  One study showed that studying Spanish vocabulary in a computer lab was not a good use of lab time, while other studies showed that learning vocabulary with technology raised grades.  My research of fla</w:t>
      </w:r>
      <w:r w:rsidR="00200CC1">
        <w:t>shcards on an iPod Touch was</w:t>
      </w:r>
      <w:r>
        <w:t xml:space="preserve"> a great addition to other studies with students using the technology in the classroom.</w:t>
      </w:r>
    </w:p>
    <w:p w:rsidR="00CA27A8" w:rsidRDefault="00CA27A8" w:rsidP="00CA27A8"/>
    <w:p w:rsidR="00305A07" w:rsidRPr="003327E2" w:rsidRDefault="00305A07" w:rsidP="00305A07">
      <w:pPr>
        <w:spacing w:line="480" w:lineRule="auto"/>
        <w:jc w:val="center"/>
        <w:rPr>
          <w:i/>
        </w:rPr>
      </w:pPr>
      <w:r>
        <w:t>Me</w:t>
      </w:r>
      <w:r w:rsidRPr="003327E2">
        <w:t xml:space="preserve">thodology </w:t>
      </w:r>
    </w:p>
    <w:p w:rsidR="00305A07" w:rsidRPr="006D6193" w:rsidRDefault="00200CC1" w:rsidP="00305A07">
      <w:pPr>
        <w:pStyle w:val="BodyText2"/>
        <w:rPr>
          <w:color w:val="FF0000"/>
        </w:rPr>
      </w:pPr>
      <w:r>
        <w:t>Since I frequently saw</w:t>
      </w:r>
      <w:r w:rsidR="00305A07">
        <w:t xml:space="preserve"> my students using their personal iPod Touches before and after school, I decided to investigate the use of iPod Touches in a Spanish classroom to learn vocabu</w:t>
      </w:r>
      <w:r w:rsidR="00AE77F5">
        <w:t>lary.  Specifically, I had</w:t>
      </w:r>
      <w:r w:rsidR="00305A07">
        <w:t xml:space="preserve"> students use paper flashcards and an iPod Touch flashcard application to practice vocabulary in cl</w:t>
      </w:r>
      <w:r w:rsidR="00AE77F5">
        <w:t>ass to determine which improved student learning and motivated</w:t>
      </w:r>
      <w:r w:rsidR="00305A07">
        <w:t xml:space="preserve"> stud</w:t>
      </w:r>
      <w:r w:rsidR="00AE77F5">
        <w:t>ents more.  The research was</w:t>
      </w:r>
      <w:r w:rsidR="00305A07">
        <w:t xml:space="preserve"> a mixed qualitative and quantitative experimental design as I compare</w:t>
      </w:r>
      <w:r w:rsidR="00AE77F5">
        <w:t>d</w:t>
      </w:r>
      <w:r w:rsidR="00305A07">
        <w:t xml:space="preserve"> the iPod Touch flashcard use with paper flashcard use using observation</w:t>
      </w:r>
      <w:r w:rsidR="00053E44">
        <w:t>s, surveys,</w:t>
      </w:r>
      <w:r w:rsidR="00305A07">
        <w:t xml:space="preserve"> and test scores.</w:t>
      </w:r>
    </w:p>
    <w:p w:rsidR="00305A07" w:rsidRPr="00843DB8" w:rsidRDefault="00305A07" w:rsidP="00305A07">
      <w:pPr>
        <w:pStyle w:val="BodyText2"/>
        <w:ind w:firstLine="0"/>
        <w:rPr>
          <w:i/>
        </w:rPr>
      </w:pPr>
      <w:r w:rsidRPr="00843DB8">
        <w:rPr>
          <w:i/>
        </w:rPr>
        <w:t>Setting</w:t>
      </w:r>
    </w:p>
    <w:p w:rsidR="00305A07" w:rsidRDefault="00AE77F5" w:rsidP="00305A07">
      <w:pPr>
        <w:pStyle w:val="BodyText2"/>
        <w:ind w:firstLine="0"/>
      </w:pPr>
      <w:r>
        <w:tab/>
        <w:t xml:space="preserve">I </w:t>
      </w:r>
      <w:r w:rsidR="00305A07">
        <w:t>conduct</w:t>
      </w:r>
      <w:r>
        <w:t>ed</w:t>
      </w:r>
      <w:r w:rsidR="00305A07">
        <w:t xml:space="preserve"> this research with eighth graders at J.R. </w:t>
      </w:r>
      <w:proofErr w:type="spellStart"/>
      <w:r w:rsidR="00305A07">
        <w:t>Gerritts</w:t>
      </w:r>
      <w:proofErr w:type="spellEnd"/>
      <w:r w:rsidR="00305A07">
        <w:t xml:space="preserve"> Middle School in Kimberly, Wisconsin.  Eighth grade students enrolled in a semester of Spanish will receive credit for Spanish I at Kimberly High School and if they wish to continue, will enroll in Spanish II during their freshman year.  They previously took one semester of Spanish in seventh grade.  Eighth grade students have Spanish in forty-five minute periods</w:t>
      </w:r>
      <w:r>
        <w:t xml:space="preserve"> in the morning and early afternoon, </w:t>
      </w:r>
      <w:proofErr w:type="gramStart"/>
      <w:r>
        <w:t>at  8:25</w:t>
      </w:r>
      <w:proofErr w:type="gramEnd"/>
      <w:r>
        <w:t xml:space="preserve"> a.m. and 12:10 p.m. </w:t>
      </w:r>
      <w:r w:rsidR="00305A07">
        <w:t xml:space="preserve">  </w:t>
      </w:r>
    </w:p>
    <w:p w:rsidR="00305A07" w:rsidRDefault="00305A07" w:rsidP="00305A07">
      <w:pPr>
        <w:pStyle w:val="BodyText2"/>
      </w:pPr>
      <w:r>
        <w:t>Our World Language department goal at the middle school</w:t>
      </w:r>
      <w:r w:rsidR="00053E44">
        <w:t xml:space="preserve"> for two years was</w:t>
      </w:r>
      <w:r>
        <w:t xml:space="preserve"> to incorporate technology into our </w:t>
      </w:r>
      <w:r w:rsidR="00053E44">
        <w:t>curriculum.  We tried</w:t>
      </w:r>
      <w:r>
        <w:t xml:space="preserve"> to use more </w:t>
      </w:r>
      <w:proofErr w:type="spellStart"/>
      <w:r>
        <w:t>PowerPoints</w:t>
      </w:r>
      <w:proofErr w:type="spellEnd"/>
      <w:r>
        <w:t xml:space="preserve"> and blogs in class, while also having students create Wik</w:t>
      </w:r>
      <w:r w:rsidR="00053E44">
        <w:t>is and podcasts.  Our district wa</w:t>
      </w:r>
      <w:r>
        <w:t xml:space="preserve">s in the process of </w:t>
      </w:r>
      <w:r>
        <w:lastRenderedPageBreak/>
        <w:t xml:space="preserve">discovering in which </w:t>
      </w:r>
      <w:proofErr w:type="gramStart"/>
      <w:r>
        <w:t>classes</w:t>
      </w:r>
      <w:proofErr w:type="gramEnd"/>
      <w:r>
        <w:t xml:space="preserve"> technology is used </w:t>
      </w:r>
      <w:r w:rsidR="00053E44">
        <w:t>and where else we could</w:t>
      </w:r>
      <w:r>
        <w:t xml:space="preserve"> incorporate technology into the class</w:t>
      </w:r>
      <w:r w:rsidR="00053E44">
        <w:t>room to align with Wisconsin's Model Academic S</w:t>
      </w:r>
      <w:r>
        <w:t>tandards for information and technology l</w:t>
      </w:r>
      <w:r w:rsidRPr="0015556A">
        <w:t>iteracy</w:t>
      </w:r>
      <w:r>
        <w:t>.  We will be spending more professional development time on technology throughout the year</w:t>
      </w:r>
      <w:r w:rsidR="00053E44">
        <w:t xml:space="preserve"> and in coming years</w:t>
      </w:r>
      <w:r>
        <w:t>.</w:t>
      </w:r>
    </w:p>
    <w:p w:rsidR="00305A07" w:rsidRPr="00843DB8" w:rsidRDefault="00305A07" w:rsidP="00305A07">
      <w:pPr>
        <w:pStyle w:val="BodyText2"/>
        <w:ind w:firstLine="0"/>
        <w:rPr>
          <w:i/>
        </w:rPr>
      </w:pPr>
      <w:r w:rsidRPr="00843DB8">
        <w:rPr>
          <w:i/>
        </w:rPr>
        <w:t>Participants</w:t>
      </w:r>
    </w:p>
    <w:p w:rsidR="00305A07" w:rsidRPr="003327E2" w:rsidRDefault="00AE77F5" w:rsidP="00305A07">
      <w:pPr>
        <w:pStyle w:val="ListParagraph"/>
        <w:spacing w:line="480" w:lineRule="auto"/>
        <w:ind w:left="0" w:firstLine="720"/>
        <w:rPr>
          <w:rFonts w:ascii="Times New Roman" w:hAnsi="Times New Roman"/>
          <w:bCs/>
          <w:sz w:val="24"/>
          <w:szCs w:val="24"/>
        </w:rPr>
      </w:pPr>
      <w:r>
        <w:rPr>
          <w:rFonts w:ascii="Times New Roman" w:hAnsi="Times New Roman"/>
          <w:sz w:val="24"/>
          <w:szCs w:val="24"/>
        </w:rPr>
        <w:t>The students in my study were</w:t>
      </w:r>
      <w:r w:rsidR="00305A07">
        <w:rPr>
          <w:rFonts w:ascii="Times New Roman" w:hAnsi="Times New Roman"/>
          <w:sz w:val="24"/>
          <w:szCs w:val="24"/>
        </w:rPr>
        <w:t xml:space="preserve"> eighth grade Spanish students at J.R. </w:t>
      </w:r>
      <w:proofErr w:type="spellStart"/>
      <w:r w:rsidR="00053E44">
        <w:rPr>
          <w:rFonts w:ascii="Times New Roman" w:hAnsi="Times New Roman"/>
          <w:sz w:val="24"/>
          <w:szCs w:val="24"/>
        </w:rPr>
        <w:t>Gerritts</w:t>
      </w:r>
      <w:proofErr w:type="spellEnd"/>
      <w:r w:rsidR="00053E44">
        <w:rPr>
          <w:rFonts w:ascii="Times New Roman" w:hAnsi="Times New Roman"/>
          <w:sz w:val="24"/>
          <w:szCs w:val="24"/>
        </w:rPr>
        <w:t xml:space="preserve"> Middle School that had</w:t>
      </w:r>
      <w:r w:rsidR="00305A07">
        <w:rPr>
          <w:rFonts w:ascii="Times New Roman" w:hAnsi="Times New Roman"/>
          <w:sz w:val="24"/>
          <w:szCs w:val="24"/>
        </w:rPr>
        <w:t xml:space="preserve"> Spanish in the first semester.  All student</w:t>
      </w:r>
      <w:r>
        <w:rPr>
          <w:rFonts w:ascii="Times New Roman" w:hAnsi="Times New Roman"/>
          <w:sz w:val="24"/>
          <w:szCs w:val="24"/>
        </w:rPr>
        <w:t>s in these two classes had</w:t>
      </w:r>
      <w:r w:rsidR="00305A07">
        <w:rPr>
          <w:rFonts w:ascii="Times New Roman" w:hAnsi="Times New Roman"/>
          <w:sz w:val="24"/>
          <w:szCs w:val="24"/>
        </w:rPr>
        <w:t xml:space="preserve"> the opportunity to parti</w:t>
      </w:r>
      <w:r w:rsidR="00053E44">
        <w:rPr>
          <w:rFonts w:ascii="Times New Roman" w:hAnsi="Times New Roman"/>
          <w:sz w:val="24"/>
          <w:szCs w:val="24"/>
        </w:rPr>
        <w:t xml:space="preserve">cipate in the study.  These </w:t>
      </w:r>
      <w:r w:rsidR="00305A07">
        <w:rPr>
          <w:rFonts w:ascii="Times New Roman" w:hAnsi="Times New Roman"/>
          <w:sz w:val="24"/>
          <w:szCs w:val="24"/>
        </w:rPr>
        <w:t>cla</w:t>
      </w:r>
      <w:r>
        <w:rPr>
          <w:rFonts w:ascii="Times New Roman" w:hAnsi="Times New Roman"/>
          <w:sz w:val="24"/>
          <w:szCs w:val="24"/>
        </w:rPr>
        <w:t>sses included 21 boys and 27</w:t>
      </w:r>
      <w:r w:rsidR="00305A07">
        <w:rPr>
          <w:rFonts w:ascii="Times New Roman" w:hAnsi="Times New Roman"/>
          <w:sz w:val="24"/>
          <w:szCs w:val="24"/>
        </w:rPr>
        <w:t xml:space="preserve"> girls. T</w:t>
      </w:r>
      <w:r w:rsidR="0022607C">
        <w:rPr>
          <w:rFonts w:ascii="Times New Roman" w:hAnsi="Times New Roman"/>
          <w:sz w:val="24"/>
          <w:szCs w:val="24"/>
        </w:rPr>
        <w:t>he students in the study were</w:t>
      </w:r>
      <w:r w:rsidR="00305A07">
        <w:rPr>
          <w:rFonts w:ascii="Times New Roman" w:hAnsi="Times New Roman"/>
          <w:sz w:val="24"/>
          <w:szCs w:val="24"/>
        </w:rPr>
        <w:t xml:space="preserve"> 93% Caucasian, 4% Hispanic, an</w:t>
      </w:r>
      <w:r w:rsidR="0022607C">
        <w:rPr>
          <w:rFonts w:ascii="Times New Roman" w:hAnsi="Times New Roman"/>
          <w:sz w:val="24"/>
          <w:szCs w:val="24"/>
        </w:rPr>
        <w:t>d 2% Asian.  Also, one student wa</w:t>
      </w:r>
      <w:r w:rsidR="00305A07">
        <w:rPr>
          <w:rFonts w:ascii="Times New Roman" w:hAnsi="Times New Roman"/>
          <w:sz w:val="24"/>
          <w:szCs w:val="24"/>
        </w:rPr>
        <w:t>s identified as a child with autism</w:t>
      </w:r>
      <w:r w:rsidR="00053E44">
        <w:rPr>
          <w:rFonts w:ascii="Times New Roman" w:hAnsi="Times New Roman"/>
          <w:sz w:val="24"/>
          <w:szCs w:val="24"/>
        </w:rPr>
        <w:t xml:space="preserve"> and one student wa</w:t>
      </w:r>
      <w:r w:rsidR="0022607C">
        <w:rPr>
          <w:rFonts w:ascii="Times New Roman" w:hAnsi="Times New Roman"/>
          <w:sz w:val="24"/>
          <w:szCs w:val="24"/>
        </w:rPr>
        <w:t>s identified as learning disabled. There was no sampling, as the study wa</w:t>
      </w:r>
      <w:r w:rsidR="00305A07">
        <w:rPr>
          <w:rFonts w:ascii="Times New Roman" w:hAnsi="Times New Roman"/>
          <w:sz w:val="24"/>
          <w:szCs w:val="24"/>
        </w:rPr>
        <w:t>s all-inclusive.</w:t>
      </w:r>
      <w:r w:rsidR="00305A07" w:rsidRPr="003327E2">
        <w:rPr>
          <w:rFonts w:ascii="Times New Roman" w:hAnsi="Times New Roman"/>
          <w:bCs/>
          <w:sz w:val="24"/>
          <w:szCs w:val="24"/>
        </w:rPr>
        <w:t xml:space="preserve">  </w:t>
      </w:r>
    </w:p>
    <w:p w:rsidR="00305A07" w:rsidRPr="00492BD6" w:rsidRDefault="00305A07" w:rsidP="00305A07">
      <w:pPr>
        <w:spacing w:line="480" w:lineRule="auto"/>
        <w:ind w:firstLine="720"/>
      </w:pPr>
      <w:r>
        <w:t xml:space="preserve">To ensure </w:t>
      </w:r>
      <w:r w:rsidR="0022607C">
        <w:t>that all participants we</w:t>
      </w:r>
      <w:r>
        <w:t xml:space="preserve">re treated fairly and ethically, I completed the CITI training and had the research protocol approved by the </w:t>
      </w:r>
      <w:r w:rsidRPr="003327E2">
        <w:t>Institutional Review Board (IRB) of Marian University (Appendix A).</w:t>
      </w:r>
      <w:r>
        <w:t xml:space="preserve">  I also sought approval for this research from my building assistant principal (A</w:t>
      </w:r>
      <w:r w:rsidR="0022607C">
        <w:t>ppendix B).  Since my students we</w:t>
      </w:r>
      <w:r>
        <w:t xml:space="preserve">re </w:t>
      </w:r>
      <w:r w:rsidR="0022607C">
        <w:t>under the age of 18, I sent</w:t>
      </w:r>
      <w:r>
        <w:t xml:space="preserve"> home details of the research and a permission slip for parents to sign to allow their child to participate (Appendix C).  Even if parents sign</w:t>
      </w:r>
      <w:r w:rsidR="0022607C">
        <w:t>ed</w:t>
      </w:r>
      <w:r>
        <w:t xml:space="preserve"> the permission slip to have their student be part of </w:t>
      </w:r>
      <w:r w:rsidR="0022607C">
        <w:t xml:space="preserve">the study, the students were </w:t>
      </w:r>
      <w:r>
        <w:t>given the opportunity to op</w:t>
      </w:r>
      <w:r w:rsidR="00053E44">
        <w:t>t out of the research if they did</w:t>
      </w:r>
      <w:r>
        <w:t xml:space="preserve"> not sign the student assent form (App</w:t>
      </w:r>
      <w:r w:rsidR="0022607C">
        <w:t>endix D).  Students were also</w:t>
      </w:r>
      <w:r>
        <w:t xml:space="preserve"> able to decide not to participate in the study at any time if they wish</w:t>
      </w:r>
      <w:r w:rsidR="0022607C">
        <w:t>ed</w:t>
      </w:r>
      <w:r>
        <w:t>.</w:t>
      </w:r>
      <w:r w:rsidRPr="003327E2">
        <w:t xml:space="preserve"> </w:t>
      </w:r>
    </w:p>
    <w:p w:rsidR="00305A07" w:rsidRPr="00843DB8" w:rsidRDefault="00305A07" w:rsidP="00305A07">
      <w:pPr>
        <w:spacing w:line="480" w:lineRule="auto"/>
        <w:rPr>
          <w:i/>
        </w:rPr>
      </w:pPr>
      <w:r w:rsidRPr="00843DB8">
        <w:rPr>
          <w:i/>
        </w:rPr>
        <w:t>Instruments</w:t>
      </w:r>
    </w:p>
    <w:p w:rsidR="00305A07" w:rsidRDefault="0022607C" w:rsidP="00305A07">
      <w:pPr>
        <w:spacing w:line="480" w:lineRule="auto"/>
        <w:ind w:firstLine="720"/>
      </w:pPr>
      <w:r>
        <w:t xml:space="preserve">I </w:t>
      </w:r>
      <w:r w:rsidR="00305A07">
        <w:t>use</w:t>
      </w:r>
      <w:r>
        <w:t>d</w:t>
      </w:r>
      <w:r w:rsidR="00305A07">
        <w:t xml:space="preserve"> a variety of instruments to collect data in my study.  I want</w:t>
      </w:r>
      <w:r>
        <w:t>ed</w:t>
      </w:r>
      <w:r w:rsidR="00305A07">
        <w:t xml:space="preserve"> to find out which is a more effective tool in increasing motivation and test: paper flashcards or flashcards on </w:t>
      </w:r>
      <w:r w:rsidR="00053E44">
        <w:t xml:space="preserve">an </w:t>
      </w:r>
      <w:r w:rsidR="00305A07">
        <w:t xml:space="preserve">iPod </w:t>
      </w:r>
      <w:r w:rsidR="00305A07">
        <w:lastRenderedPageBreak/>
        <w:t xml:space="preserve">Touch. </w:t>
      </w:r>
      <w:commentRangeStart w:id="21"/>
      <w:r w:rsidR="00305A07">
        <w:t xml:space="preserve">The first </w:t>
      </w:r>
      <w:proofErr w:type="gramStart"/>
      <w:r w:rsidR="00305A07">
        <w:t>set of flashcards, the p</w:t>
      </w:r>
      <w:r>
        <w:t>aper flashcards, were</w:t>
      </w:r>
      <w:proofErr w:type="gramEnd"/>
      <w:r w:rsidR="00305A07">
        <w:t xml:space="preserve"> used during unit 3A, “¿</w:t>
      </w:r>
      <w:proofErr w:type="spellStart"/>
      <w:r w:rsidR="00305A07">
        <w:t>Desayuno</w:t>
      </w:r>
      <w:proofErr w:type="spellEnd"/>
      <w:r w:rsidR="00305A07">
        <w:t xml:space="preserve"> o </w:t>
      </w:r>
      <w:proofErr w:type="spellStart"/>
      <w:r w:rsidR="00305A07">
        <w:t>Almuerzo</w:t>
      </w:r>
      <w:proofErr w:type="spellEnd"/>
      <w:r w:rsidR="00305A07">
        <w:t xml:space="preserve">?” </w:t>
      </w:r>
      <w:proofErr w:type="gramStart"/>
      <w:r w:rsidR="00305A07">
        <w:t>(Breakfast</w:t>
      </w:r>
      <w:r>
        <w:t xml:space="preserve"> or Lunch?).</w:t>
      </w:r>
      <w:proofErr w:type="gramEnd"/>
      <w:r>
        <w:t xml:space="preserve">  Students made</w:t>
      </w:r>
      <w:r w:rsidR="00305A07">
        <w:t xml:space="preserve"> these </w:t>
      </w:r>
      <w:r w:rsidR="00053E44">
        <w:t xml:space="preserve">flashcards </w:t>
      </w:r>
      <w:r w:rsidR="00305A07">
        <w:t>within the first few days of school at the beginning of</w:t>
      </w:r>
      <w:r w:rsidR="00053E44">
        <w:t xml:space="preserve"> the year.  The students were</w:t>
      </w:r>
      <w:r w:rsidR="00305A07">
        <w:t xml:space="preserve"> in their normal classroom during the research time.  The second </w:t>
      </w:r>
      <w:proofErr w:type="gramStart"/>
      <w:r w:rsidR="00305A07">
        <w:t>set of flashcards,</w:t>
      </w:r>
      <w:r>
        <w:t xml:space="preserve"> used on the iPod Touch, were</w:t>
      </w:r>
      <w:proofErr w:type="gramEnd"/>
      <w:r w:rsidR="00305A07">
        <w:t xml:space="preserve"> during unit 3B, “Para </w:t>
      </w:r>
      <w:proofErr w:type="spellStart"/>
      <w:r w:rsidR="00305A07">
        <w:t>Mantener</w:t>
      </w:r>
      <w:proofErr w:type="spellEnd"/>
      <w:r w:rsidR="00305A07">
        <w:t xml:space="preserve"> La </w:t>
      </w:r>
      <w:proofErr w:type="spellStart"/>
      <w:r w:rsidR="00305A07">
        <w:t>Salud</w:t>
      </w:r>
      <w:proofErr w:type="spellEnd"/>
      <w:r w:rsidR="00305A07">
        <w:t xml:space="preserve">” (To Maintain Your Health). </w:t>
      </w:r>
      <w:commentRangeEnd w:id="21"/>
      <w:r w:rsidR="00305A07">
        <w:rPr>
          <w:rStyle w:val="CommentReference"/>
        </w:rPr>
        <w:commentReference w:id="21"/>
      </w:r>
      <w:r w:rsidR="00053E44">
        <w:t>Students used these flashcards at the end of September.</w:t>
      </w:r>
    </w:p>
    <w:p w:rsidR="00305A07" w:rsidRDefault="0022607C" w:rsidP="00305A07">
      <w:pPr>
        <w:spacing w:line="480" w:lineRule="auto"/>
        <w:ind w:firstLine="720"/>
      </w:pPr>
      <w:r>
        <w:t>Since I was</w:t>
      </w:r>
      <w:r w:rsidR="00305A07">
        <w:t xml:space="preserve"> determining if using an iPod Touch in</w:t>
      </w:r>
      <w:r>
        <w:t>creases student learning, I</w:t>
      </w:r>
      <w:r w:rsidR="00305A07">
        <w:t xml:space="preserve"> look</w:t>
      </w:r>
      <w:r>
        <w:t>ed</w:t>
      </w:r>
      <w:r w:rsidR="00305A07">
        <w:t xml:space="preserve"> at vocabulary quiz scores for unit 3A and unit 3B (Appendix E).   In our district world language program, all teachers use common </w:t>
      </w:r>
      <w:r>
        <w:t xml:space="preserve">assessments.  Therefore, I </w:t>
      </w:r>
      <w:r w:rsidR="00305A07">
        <w:t>use</w:t>
      </w:r>
      <w:r>
        <w:t>d</w:t>
      </w:r>
      <w:r w:rsidR="00305A07">
        <w:t xml:space="preserve"> the common quiz that all level I </w:t>
      </w:r>
      <w:proofErr w:type="gramStart"/>
      <w:r w:rsidR="00305A07">
        <w:t>teachers</w:t>
      </w:r>
      <w:proofErr w:type="gramEnd"/>
      <w:r w:rsidR="00305A07">
        <w:t xml:space="preserve"> use, which comes from the </w:t>
      </w:r>
      <w:proofErr w:type="spellStart"/>
      <w:r w:rsidR="00305A07">
        <w:t>Realidades</w:t>
      </w:r>
      <w:proofErr w:type="spellEnd"/>
      <w:r w:rsidR="00305A07">
        <w:t xml:space="preserve"> 1 book series </w:t>
      </w:r>
      <w:commentRangeStart w:id="22"/>
      <w:r w:rsidR="00305A07">
        <w:t xml:space="preserve">(Palo Boyles, Met, Sayers, &amp; Eubanks </w:t>
      </w:r>
      <w:proofErr w:type="spellStart"/>
      <w:r w:rsidR="00305A07">
        <w:t>Wargin</w:t>
      </w:r>
      <w:proofErr w:type="spellEnd"/>
      <w:r w:rsidR="00305A07">
        <w:t xml:space="preserve">, 2004).  </w:t>
      </w:r>
      <w:commentRangeEnd w:id="22"/>
      <w:r w:rsidR="00305A07">
        <w:rPr>
          <w:rStyle w:val="CommentReference"/>
        </w:rPr>
        <w:commentReference w:id="22"/>
      </w:r>
      <w:r>
        <w:t>The unit quizzes were in the same format and were</w:t>
      </w:r>
      <w:r w:rsidR="00526679">
        <w:t xml:space="preserve"> given after</w:t>
      </w:r>
      <w:r w:rsidR="00305A07">
        <w:t xml:space="preserve"> three days of </w:t>
      </w:r>
      <w:r>
        <w:t>vocabulary practice.  I used</w:t>
      </w:r>
      <w:r w:rsidR="00305A07">
        <w:t xml:space="preserve"> a quiz tracker (Appendix F) to track student scores and unit averages.  </w:t>
      </w:r>
    </w:p>
    <w:p w:rsidR="00305A07" w:rsidRPr="003327E2" w:rsidRDefault="0022607C" w:rsidP="00305A07">
      <w:pPr>
        <w:spacing w:line="480" w:lineRule="auto"/>
        <w:ind w:firstLine="720"/>
      </w:pPr>
      <w:r>
        <w:t>I also determined</w:t>
      </w:r>
      <w:r w:rsidR="00305A07">
        <w:t xml:space="preserve"> if using an i</w:t>
      </w:r>
      <w:r>
        <w:t>Pod Touch motivated</w:t>
      </w:r>
      <w:r w:rsidR="00305A07">
        <w:t xml:space="preserve"> students.  In order to</w:t>
      </w:r>
      <w:r>
        <w:t xml:space="preserve"> track this, I observed</w:t>
      </w:r>
      <w:r w:rsidR="00305A07">
        <w:t xml:space="preserve"> students in the classroom as they use</w:t>
      </w:r>
      <w:r>
        <w:t>d</w:t>
      </w:r>
      <w:r w:rsidR="00305A07">
        <w:t xml:space="preserve"> the</w:t>
      </w:r>
      <w:r>
        <w:t xml:space="preserve"> paper flashcards and as they us</w:t>
      </w:r>
      <w:r w:rsidR="00305A07">
        <w:t>e</w:t>
      </w:r>
      <w:r>
        <w:t>d</w:t>
      </w:r>
      <w:r w:rsidR="00305A07">
        <w:t xml:space="preserve"> the iPod T</w:t>
      </w:r>
      <w:r>
        <w:t>ouch flashcards.  I observed</w:t>
      </w:r>
      <w:r w:rsidR="00305A07">
        <w:t xml:space="preserve"> students for negative behavior, such as getting out of their desks, staring into space, and working on other work on my observ</w:t>
      </w:r>
      <w:r>
        <w:t xml:space="preserve">ation log (Appendix G).  I </w:t>
      </w:r>
      <w:r w:rsidR="00305A07">
        <w:t>also survey</w:t>
      </w:r>
      <w:r>
        <w:t>ed</w:t>
      </w:r>
      <w:r w:rsidR="00305A07">
        <w:t xml:space="preserve"> students twice with a self completion questionnaire (Appendix H), </w:t>
      </w:r>
      <w:commentRangeStart w:id="23"/>
      <w:r w:rsidR="00305A07">
        <w:t xml:space="preserve">the first time after using the paper flashcards and the second time after </w:t>
      </w:r>
      <w:commentRangeEnd w:id="23"/>
      <w:r w:rsidR="00305A07">
        <w:rPr>
          <w:rStyle w:val="CommentReference"/>
        </w:rPr>
        <w:commentReference w:id="23"/>
      </w:r>
      <w:r w:rsidR="00305A07">
        <w:t>using the iPod Touch</w:t>
      </w:r>
      <w:r>
        <w:t xml:space="preserve"> flashcards.  Students had</w:t>
      </w:r>
      <w:r w:rsidR="00305A07">
        <w:t xml:space="preserve"> the option of </w:t>
      </w:r>
      <w:r>
        <w:t>skipping any question that made</w:t>
      </w:r>
      <w:r w:rsidR="00305A07">
        <w:t xml:space="preserve"> them uncomfortable.  </w:t>
      </w:r>
      <w:r w:rsidR="00305A07" w:rsidRPr="003327E2">
        <w:t xml:space="preserve"> </w:t>
      </w:r>
    </w:p>
    <w:p w:rsidR="00305A07" w:rsidRDefault="00305A07" w:rsidP="00305A07">
      <w:pPr>
        <w:spacing w:line="480" w:lineRule="auto"/>
      </w:pPr>
      <w:r w:rsidRPr="003B4FA0">
        <w:rPr>
          <w:i/>
        </w:rPr>
        <w:t>Procedure</w:t>
      </w:r>
      <w:r w:rsidRPr="003327E2">
        <w:tab/>
      </w:r>
    </w:p>
    <w:p w:rsidR="00305A07" w:rsidRDefault="00305A07" w:rsidP="00305A07">
      <w:pPr>
        <w:spacing w:line="480" w:lineRule="auto"/>
        <w:ind w:firstLine="720"/>
        <w:rPr>
          <w:bCs/>
        </w:rPr>
      </w:pPr>
      <w:commentRangeStart w:id="24"/>
      <w:r>
        <w:rPr>
          <w:bCs/>
        </w:rPr>
        <w:t>Al</w:t>
      </w:r>
      <w:r w:rsidR="0022607C">
        <w:rPr>
          <w:bCs/>
        </w:rPr>
        <w:t>l classes and students had</w:t>
      </w:r>
      <w:r>
        <w:rPr>
          <w:bCs/>
        </w:rPr>
        <w:t xml:space="preserve"> the same treatment </w:t>
      </w:r>
      <w:r w:rsidR="0022607C">
        <w:rPr>
          <w:bCs/>
        </w:rPr>
        <w:t>in the study.  Each student</w:t>
      </w:r>
      <w:r>
        <w:rPr>
          <w:bCs/>
        </w:rPr>
        <w:t xml:space="preserve"> create</w:t>
      </w:r>
      <w:r w:rsidR="0022607C">
        <w:rPr>
          <w:bCs/>
        </w:rPr>
        <w:t>d</w:t>
      </w:r>
      <w:r>
        <w:rPr>
          <w:bCs/>
        </w:rPr>
        <w:t xml:space="preserve"> and use</w:t>
      </w:r>
      <w:r w:rsidR="0022607C">
        <w:rPr>
          <w:bCs/>
        </w:rPr>
        <w:t xml:space="preserve">d </w:t>
      </w:r>
      <w:r>
        <w:rPr>
          <w:bCs/>
        </w:rPr>
        <w:t>paper flashcards during unit</w:t>
      </w:r>
      <w:r w:rsidR="0022607C">
        <w:rPr>
          <w:bCs/>
        </w:rPr>
        <w:t xml:space="preserve"> 3A and </w:t>
      </w:r>
      <w:r>
        <w:rPr>
          <w:bCs/>
        </w:rPr>
        <w:t>practice</w:t>
      </w:r>
      <w:r w:rsidR="0022607C">
        <w:rPr>
          <w:bCs/>
        </w:rPr>
        <w:t>d</w:t>
      </w:r>
      <w:r>
        <w:rPr>
          <w:bCs/>
        </w:rPr>
        <w:t xml:space="preserve"> with the flashcards in class for 5 minutes </w:t>
      </w:r>
      <w:r>
        <w:rPr>
          <w:bCs/>
        </w:rPr>
        <w:lastRenderedPageBreak/>
        <w:t>each day for three days.  Fo</w:t>
      </w:r>
      <w:r w:rsidR="0022607C">
        <w:rPr>
          <w:bCs/>
        </w:rPr>
        <w:t>r unit 3B, each student used</w:t>
      </w:r>
      <w:r>
        <w:rPr>
          <w:bCs/>
        </w:rPr>
        <w:t xml:space="preserve"> an iPod Touch provided by the school </w:t>
      </w:r>
      <w:r w:rsidR="0022607C">
        <w:rPr>
          <w:bCs/>
        </w:rPr>
        <w:t>and practiced</w:t>
      </w:r>
      <w:r>
        <w:rPr>
          <w:bCs/>
        </w:rPr>
        <w:t xml:space="preserve"> using a flashcard application for 5 minutes each day for three days.  </w:t>
      </w:r>
      <w:commentRangeEnd w:id="24"/>
      <w:r>
        <w:rPr>
          <w:rStyle w:val="CommentReference"/>
        </w:rPr>
        <w:commentReference w:id="24"/>
      </w:r>
      <w:r>
        <w:rPr>
          <w:bCs/>
        </w:rPr>
        <w:t>After th</w:t>
      </w:r>
      <w:r w:rsidR="0022607C">
        <w:rPr>
          <w:bCs/>
        </w:rPr>
        <w:t>e three days</w:t>
      </w:r>
      <w:r w:rsidR="00526679">
        <w:rPr>
          <w:bCs/>
        </w:rPr>
        <w:t xml:space="preserve"> of vocabulary study in each unit</w:t>
      </w:r>
      <w:r w:rsidR="0022607C">
        <w:rPr>
          <w:bCs/>
        </w:rPr>
        <w:t xml:space="preserve">, students took </w:t>
      </w:r>
      <w:r>
        <w:rPr>
          <w:bCs/>
        </w:rPr>
        <w:t>a vocabulary quiz and complete</w:t>
      </w:r>
      <w:r w:rsidR="0022607C">
        <w:rPr>
          <w:bCs/>
        </w:rPr>
        <w:t>d</w:t>
      </w:r>
      <w:r>
        <w:rPr>
          <w:bCs/>
        </w:rPr>
        <w:t xml:space="preserve"> a survey about the flashcards.</w:t>
      </w:r>
    </w:p>
    <w:p w:rsidR="00305A07" w:rsidRDefault="00305A07" w:rsidP="00305A07">
      <w:pPr>
        <w:spacing w:line="480" w:lineRule="auto"/>
        <w:rPr>
          <w:u w:val="single"/>
        </w:rPr>
      </w:pPr>
      <w:r>
        <w:rPr>
          <w:u w:val="single"/>
        </w:rPr>
        <w:t>Unit 3A: Day 1</w:t>
      </w:r>
    </w:p>
    <w:p w:rsidR="00305A07" w:rsidRPr="00C813A6" w:rsidRDefault="00305A07" w:rsidP="00305A07">
      <w:pPr>
        <w:spacing w:line="480" w:lineRule="auto"/>
      </w:pPr>
      <w:r w:rsidRPr="003B4FA0">
        <w:tab/>
        <w:t>On the first day of the unit, I introduce</w:t>
      </w:r>
      <w:r w:rsidR="0022607C">
        <w:t>d</w:t>
      </w:r>
      <w:r w:rsidRPr="003B4FA0">
        <w:t xml:space="preserve"> students to the</w:t>
      </w:r>
      <w:r w:rsidR="0022607C">
        <w:t xml:space="preserve"> new vocabulary.  Students </w:t>
      </w:r>
      <w:r w:rsidRPr="003B4FA0">
        <w:t>listen</w:t>
      </w:r>
      <w:r w:rsidR="0022607C">
        <w:t>ed</w:t>
      </w:r>
      <w:r w:rsidRPr="003B4FA0">
        <w:t xml:space="preserve"> to the pronunciation of the words, practice</w:t>
      </w:r>
      <w:r w:rsidR="0022607C">
        <w:t>d</w:t>
      </w:r>
      <w:r w:rsidRPr="003B4FA0">
        <w:t xml:space="preserve"> pronouncing t</w:t>
      </w:r>
      <w:r>
        <w:t>he words, and read short sentences</w:t>
      </w:r>
      <w:r w:rsidRPr="003B4FA0">
        <w:t xml:space="preserve"> that use</w:t>
      </w:r>
      <w:r w:rsidR="0022607C">
        <w:t>d</w:t>
      </w:r>
      <w:r w:rsidRPr="003B4FA0">
        <w:t xml:space="preserve"> the new words.</w:t>
      </w:r>
    </w:p>
    <w:p w:rsidR="00305A07" w:rsidRDefault="00305A07" w:rsidP="00305A07">
      <w:pPr>
        <w:spacing w:line="480" w:lineRule="auto"/>
        <w:rPr>
          <w:u w:val="single"/>
        </w:rPr>
      </w:pPr>
      <w:r>
        <w:rPr>
          <w:u w:val="single"/>
        </w:rPr>
        <w:t>Unit 3A: Day 2</w:t>
      </w:r>
    </w:p>
    <w:p w:rsidR="00305A07" w:rsidRDefault="00305A07" w:rsidP="00305A07">
      <w:pPr>
        <w:spacing w:line="480" w:lineRule="auto"/>
        <w:ind w:firstLine="720"/>
      </w:pPr>
      <w:r>
        <w:t xml:space="preserve">On the </w:t>
      </w:r>
      <w:commentRangeStart w:id="25"/>
      <w:r>
        <w:t xml:space="preserve">second </w:t>
      </w:r>
      <w:commentRangeEnd w:id="25"/>
      <w:r>
        <w:rPr>
          <w:rStyle w:val="CommentReference"/>
        </w:rPr>
        <w:commentReference w:id="25"/>
      </w:r>
      <w:r>
        <w:t>day of vocabulary i</w:t>
      </w:r>
      <w:r w:rsidR="0022607C">
        <w:t xml:space="preserve">ntroduction for unit 3A, I </w:t>
      </w:r>
      <w:r>
        <w:t>instruct</w:t>
      </w:r>
      <w:r w:rsidR="0022607C">
        <w:t>ed</w:t>
      </w:r>
      <w:r>
        <w:t xml:space="preserve"> students to take two sheets </w:t>
      </w:r>
      <w:r w:rsidR="0022607C">
        <w:t xml:space="preserve">of paper flashcards.  They </w:t>
      </w:r>
      <w:r>
        <w:t>cut the flashcards apart and w</w:t>
      </w:r>
      <w:r w:rsidR="00C16CAA">
        <w:t>ro</w:t>
      </w:r>
      <w:r>
        <w:t xml:space="preserve">te the Spanish word on the </w:t>
      </w:r>
      <w:r w:rsidR="00C16CAA">
        <w:t>back of the picture that matched</w:t>
      </w:r>
      <w:r>
        <w:t xml:space="preserve"> th</w:t>
      </w:r>
      <w:r w:rsidR="00C16CAA">
        <w:t>e food item.  Since this was</w:t>
      </w:r>
      <w:r>
        <w:t xml:space="preserve"> towa</w:t>
      </w:r>
      <w:r w:rsidR="00C16CAA">
        <w:t xml:space="preserve">rd the end of the </w:t>
      </w:r>
      <w:r w:rsidR="00526679">
        <w:t xml:space="preserve">class </w:t>
      </w:r>
      <w:r w:rsidR="00C16CAA">
        <w:t>period, I</w:t>
      </w:r>
      <w:r>
        <w:t xml:space="preserve"> instruct</w:t>
      </w:r>
      <w:r w:rsidR="00C16CAA">
        <w:t>ed</w:t>
      </w:r>
      <w:r>
        <w:t xml:space="preserve"> students to have the flashcards cut and written on by the following class period and to bring them to use in class. </w:t>
      </w:r>
    </w:p>
    <w:p w:rsidR="00305A07" w:rsidRPr="00C813A6" w:rsidRDefault="00305A07" w:rsidP="00305A07">
      <w:pPr>
        <w:spacing w:line="480" w:lineRule="auto"/>
        <w:rPr>
          <w:u w:val="single"/>
        </w:rPr>
      </w:pPr>
      <w:r w:rsidRPr="003B4FA0">
        <w:rPr>
          <w:u w:val="single"/>
        </w:rPr>
        <w:t>Unit 3A: Day 3</w:t>
      </w:r>
    </w:p>
    <w:p w:rsidR="00305A07" w:rsidRDefault="00C16CAA" w:rsidP="00305A07">
      <w:pPr>
        <w:spacing w:line="480" w:lineRule="auto"/>
        <w:ind w:firstLine="720"/>
      </w:pPr>
      <w:r>
        <w:t>I began</w:t>
      </w:r>
      <w:r w:rsidR="00305A07">
        <w:t xml:space="preserve"> class by telling students to take </w:t>
      </w:r>
      <w:r>
        <w:t>out their flashcards.  They</w:t>
      </w:r>
      <w:r w:rsidR="00305A07">
        <w:t xml:space="preserve"> start</w:t>
      </w:r>
      <w:r>
        <w:t>ed</w:t>
      </w:r>
      <w:r w:rsidR="00305A07">
        <w:t xml:space="preserve"> practicing with the Spanish side facing up and gue</w:t>
      </w:r>
      <w:r>
        <w:t xml:space="preserve">ssing the English word.  I </w:t>
      </w:r>
      <w:r w:rsidR="00305A07">
        <w:t>instruct</w:t>
      </w:r>
      <w:r>
        <w:t>ed</w:t>
      </w:r>
      <w:r w:rsidR="00305A07">
        <w:t xml:space="preserve"> them to keep two pile</w:t>
      </w:r>
      <w:r w:rsidR="00526679">
        <w:t>s, one for the words that they we</w:t>
      </w:r>
      <w:r w:rsidR="00305A07">
        <w:t>re able to guess and one for the words that they need</w:t>
      </w:r>
      <w:r w:rsidR="00526679">
        <w:t>ed</w:t>
      </w:r>
      <w:r w:rsidR="00305A07">
        <w:t xml:space="preserve"> to co</w:t>
      </w:r>
      <w:r>
        <w:t>ntinue to practice.  If they were</w:t>
      </w:r>
      <w:r w:rsidR="00305A07">
        <w:t xml:space="preserve"> able to guess all </w:t>
      </w:r>
      <w:r w:rsidR="00526679">
        <w:t xml:space="preserve">of </w:t>
      </w:r>
      <w:r>
        <w:t xml:space="preserve">the </w:t>
      </w:r>
      <w:r w:rsidR="00305A07">
        <w:t>words in the</w:t>
      </w:r>
      <w:r>
        <w:t xml:space="preserve"> pile</w:t>
      </w:r>
      <w:r w:rsidR="00526679">
        <w:t xml:space="preserve"> before the end of the five minutes</w:t>
      </w:r>
      <w:r>
        <w:t>, I</w:t>
      </w:r>
      <w:r w:rsidR="00305A07">
        <w:t xml:space="preserve"> instruct</w:t>
      </w:r>
      <w:r>
        <w:t>ed</w:t>
      </w:r>
      <w:r w:rsidR="00305A07">
        <w:t xml:space="preserve"> them to challenge themselves to go through the whole pile without missing any.  For the</w:t>
      </w:r>
      <w:r>
        <w:t xml:space="preserve"> following five minutes, I </w:t>
      </w:r>
      <w:r w:rsidR="00305A07">
        <w:t>observe</w:t>
      </w:r>
      <w:r>
        <w:t>d</w:t>
      </w:r>
      <w:r w:rsidR="00305A07">
        <w:t xml:space="preserve"> students as they practice</w:t>
      </w:r>
      <w:r w:rsidR="00526679">
        <w:t>d</w:t>
      </w:r>
      <w:r w:rsidR="00305A07">
        <w:t xml:space="preserve"> the words individually with the flashcards using my observation log.  For </w:t>
      </w:r>
      <w:r>
        <w:t xml:space="preserve">all of the observations, I </w:t>
      </w:r>
      <w:r w:rsidR="00305A07">
        <w:t>walk</w:t>
      </w:r>
      <w:r>
        <w:t>ed</w:t>
      </w:r>
      <w:r w:rsidR="00305A07">
        <w:t xml:space="preserve"> around the classroom,</w:t>
      </w:r>
      <w:r>
        <w:t xml:space="preserve"> beginning on the right hand sid</w:t>
      </w:r>
      <w:r w:rsidR="00305A07">
        <w:t>e and move</w:t>
      </w:r>
      <w:r>
        <w:t>d</w:t>
      </w:r>
      <w:r w:rsidR="00305A07">
        <w:t xml:space="preserve"> around to observe all stud</w:t>
      </w:r>
      <w:r>
        <w:t xml:space="preserve">ents.  After five </w:t>
      </w:r>
      <w:r>
        <w:lastRenderedPageBreak/>
        <w:t>minutes, I</w:t>
      </w:r>
      <w:r w:rsidR="00305A07">
        <w:t xml:space="preserve"> instruct</w:t>
      </w:r>
      <w:r>
        <w:t>ed</w:t>
      </w:r>
      <w:r w:rsidR="00305A07">
        <w:t xml:space="preserve"> students to p</w:t>
      </w:r>
      <w:r>
        <w:t xml:space="preserve">ut their cards away and we </w:t>
      </w:r>
      <w:r w:rsidR="00305A07">
        <w:t>continue</w:t>
      </w:r>
      <w:r>
        <w:t>d</w:t>
      </w:r>
      <w:r w:rsidR="00305A07">
        <w:t xml:space="preserve"> practicing the words in class with other activities.  </w:t>
      </w:r>
    </w:p>
    <w:p w:rsidR="00305A07" w:rsidRPr="00305A07" w:rsidRDefault="00305A07" w:rsidP="00305A07">
      <w:pPr>
        <w:spacing w:line="480" w:lineRule="auto"/>
      </w:pPr>
      <w:r w:rsidRPr="003B4FA0">
        <w:rPr>
          <w:u w:val="single"/>
        </w:rPr>
        <w:t>Unit 3A: Day 4</w:t>
      </w:r>
    </w:p>
    <w:p w:rsidR="00305A07" w:rsidRDefault="00C16CAA" w:rsidP="00305A07">
      <w:pPr>
        <w:spacing w:line="480" w:lineRule="auto"/>
        <w:ind w:firstLine="720"/>
      </w:pPr>
      <w:r>
        <w:t xml:space="preserve">I </w:t>
      </w:r>
      <w:r w:rsidR="00305A07">
        <w:t>instruct</w:t>
      </w:r>
      <w:r>
        <w:t>ed</w:t>
      </w:r>
      <w:r w:rsidR="00305A07">
        <w:t xml:space="preserve"> students to again take out their flashcards and practice individually in the same way they did the pr</w:t>
      </w:r>
      <w:r>
        <w:t xml:space="preserve">evious day.  However, they </w:t>
      </w:r>
      <w:r w:rsidR="00305A07">
        <w:t>start</w:t>
      </w:r>
      <w:r>
        <w:t>ed</w:t>
      </w:r>
      <w:r w:rsidR="00305A07">
        <w:t xml:space="preserve"> by </w:t>
      </w:r>
      <w:r>
        <w:t xml:space="preserve">looking at the picture and </w:t>
      </w:r>
      <w:r w:rsidR="00305A07">
        <w:t>need</w:t>
      </w:r>
      <w:r>
        <w:t>ed</w:t>
      </w:r>
      <w:r w:rsidR="00305A07">
        <w:t xml:space="preserve"> to guess t</w:t>
      </w:r>
      <w:r>
        <w:t xml:space="preserve">he Spanish word.  Again, I </w:t>
      </w:r>
      <w:r w:rsidR="00305A07">
        <w:t>observe</w:t>
      </w:r>
      <w:r>
        <w:t>d</w:t>
      </w:r>
      <w:r w:rsidR="00305A07">
        <w:t xml:space="preserve"> students as they practice</w:t>
      </w:r>
      <w:r>
        <w:t>d</w:t>
      </w:r>
      <w:r w:rsidR="00305A07">
        <w:t xml:space="preserve">.  </w:t>
      </w:r>
    </w:p>
    <w:p w:rsidR="00305A07" w:rsidRPr="00C813A6" w:rsidRDefault="00305A07" w:rsidP="00305A07">
      <w:pPr>
        <w:spacing w:line="480" w:lineRule="auto"/>
        <w:rPr>
          <w:u w:val="single"/>
        </w:rPr>
      </w:pPr>
      <w:r w:rsidRPr="003B4FA0">
        <w:rPr>
          <w:u w:val="single"/>
        </w:rPr>
        <w:t>Unit 3A: Day 5</w:t>
      </w:r>
    </w:p>
    <w:p w:rsidR="00305A07" w:rsidRDefault="00C16CAA" w:rsidP="00305A07">
      <w:pPr>
        <w:spacing w:line="480" w:lineRule="auto"/>
        <w:ind w:firstLine="720"/>
      </w:pPr>
      <w:r>
        <w:t xml:space="preserve"> I instructed students to practice with their partner.  One partner held up the picture of the word while the other student guessed the word in Spanish.  I again observed partner work with my observation log.   Class continued</w:t>
      </w:r>
      <w:r w:rsidR="00305A07">
        <w:t xml:space="preserve"> with </w:t>
      </w:r>
      <w:r>
        <w:t xml:space="preserve">the 3A vocabulary quiz.  I </w:t>
      </w:r>
      <w:r w:rsidR="00305A07">
        <w:t>instruct</w:t>
      </w:r>
      <w:r>
        <w:t>ed</w:t>
      </w:r>
      <w:r w:rsidR="00305A07">
        <w:t xml:space="preserve"> </w:t>
      </w:r>
      <w:r w:rsidR="00526679">
        <w:t>students to do the best they could</w:t>
      </w:r>
      <w:r w:rsidR="00305A07">
        <w:t xml:space="preserve"> on th</w:t>
      </w:r>
      <w:r>
        <w:t xml:space="preserve">e quiz.  After the quiz, I </w:t>
      </w:r>
      <w:r w:rsidR="00305A07">
        <w:t>instruct</w:t>
      </w:r>
      <w:r>
        <w:t>ed</w:t>
      </w:r>
      <w:r w:rsidR="00305A07">
        <w:t xml:space="preserve"> students to turn their quizzes in and take the survey </w:t>
      </w:r>
      <w:r>
        <w:t xml:space="preserve">about using flashcards.  I </w:t>
      </w:r>
      <w:r w:rsidR="00305A07">
        <w:t>instruct</w:t>
      </w:r>
      <w:r>
        <w:t>ed</w:t>
      </w:r>
      <w:r w:rsidR="00305A07">
        <w:t xml:space="preserve"> not to put their</w:t>
      </w:r>
      <w:r>
        <w:t xml:space="preserve"> names on it, as the survey was</w:t>
      </w:r>
      <w:r w:rsidR="00305A07">
        <w:t xml:space="preserve"> anonymous, and also to answe</w:t>
      </w:r>
      <w:r>
        <w:t>r as many questions as they felt comfortable answering. I</w:t>
      </w:r>
      <w:r w:rsidR="00526679">
        <w:t xml:space="preserve"> </w:t>
      </w:r>
      <w:r w:rsidR="00305A07">
        <w:t>collect</w:t>
      </w:r>
      <w:r>
        <w:t xml:space="preserve">ed the surveys. We </w:t>
      </w:r>
      <w:r w:rsidR="00305A07">
        <w:t>then continue</w:t>
      </w:r>
      <w:r>
        <w:t>d</w:t>
      </w:r>
      <w:r w:rsidR="00305A07">
        <w:t xml:space="preserve"> the unit with gramm</w:t>
      </w:r>
      <w:r>
        <w:t>ar instruction that incorporated</w:t>
      </w:r>
      <w:r w:rsidR="00305A07">
        <w:t xml:space="preserve"> the vocabulary.</w:t>
      </w:r>
    </w:p>
    <w:p w:rsidR="00305A07" w:rsidRPr="00C813A6" w:rsidRDefault="00305A07" w:rsidP="00305A07">
      <w:pPr>
        <w:spacing w:line="480" w:lineRule="auto"/>
      </w:pPr>
      <w:r>
        <w:rPr>
          <w:u w:val="single"/>
        </w:rPr>
        <w:t xml:space="preserve">Unit 3B: Day 1 </w:t>
      </w:r>
    </w:p>
    <w:p w:rsidR="00305A07" w:rsidRDefault="00305A07" w:rsidP="00305A07">
      <w:pPr>
        <w:spacing w:line="480" w:lineRule="auto"/>
        <w:ind w:firstLine="720"/>
      </w:pPr>
      <w:r>
        <w:t xml:space="preserve">During </w:t>
      </w:r>
      <w:r w:rsidR="00526679">
        <w:t>the first day of unit 3B, my substitute teacher</w:t>
      </w:r>
      <w:r>
        <w:t xml:space="preserve"> introduce</w:t>
      </w:r>
      <w:r w:rsidR="00C16CAA">
        <w:t>d</w:t>
      </w:r>
      <w:r>
        <w:t xml:space="preserve"> vocabulary words with the list and book practic</w:t>
      </w:r>
      <w:r w:rsidR="00C16CAA">
        <w:t xml:space="preserve">e with students.  Students </w:t>
      </w:r>
      <w:r>
        <w:t>also practice</w:t>
      </w:r>
      <w:r w:rsidR="00C16CAA">
        <w:t>d</w:t>
      </w:r>
      <w:r>
        <w:t xml:space="preserve"> pronunciation of th</w:t>
      </w:r>
      <w:r w:rsidR="00C16CAA">
        <w:t xml:space="preserve">e new vocabulary words and </w:t>
      </w:r>
      <w:r>
        <w:t>practice</w:t>
      </w:r>
      <w:r w:rsidR="00C16CAA">
        <w:t>d</w:t>
      </w:r>
      <w:r>
        <w:t xml:space="preserve"> listening with activities on a compact disc.  </w:t>
      </w:r>
    </w:p>
    <w:p w:rsidR="00305A07" w:rsidRPr="00C813A6" w:rsidRDefault="00305A07" w:rsidP="00305A07">
      <w:pPr>
        <w:spacing w:line="480" w:lineRule="auto"/>
        <w:rPr>
          <w:u w:val="single"/>
        </w:rPr>
      </w:pPr>
      <w:r w:rsidRPr="003B4FA0">
        <w:rPr>
          <w:u w:val="single"/>
        </w:rPr>
        <w:t>Unit 3B: Day 2</w:t>
      </w:r>
    </w:p>
    <w:p w:rsidR="00305A07" w:rsidRDefault="00305A07" w:rsidP="00305A07">
      <w:pPr>
        <w:spacing w:line="480" w:lineRule="auto"/>
        <w:ind w:firstLine="720"/>
      </w:pPr>
      <w:r>
        <w:t xml:space="preserve"> On the second day of the unit, the iPod Touc</w:t>
      </w:r>
      <w:r w:rsidR="00C16CAA">
        <w:t xml:space="preserve">h practice began.  I </w:t>
      </w:r>
      <w:r>
        <w:t>instruct</w:t>
      </w:r>
      <w:r w:rsidR="00C16CAA">
        <w:t>ed</w:t>
      </w:r>
      <w:r>
        <w:t xml:space="preserve"> students to check out one of the classroom set of iPod Touches according to ou</w:t>
      </w:r>
      <w:r w:rsidR="00C16CAA">
        <w:t xml:space="preserve">r check-out procedures.  I </w:t>
      </w:r>
      <w:r>
        <w:t xml:space="preserve">then </w:t>
      </w:r>
      <w:r w:rsidR="00C16CAA">
        <w:t>instructed</w:t>
      </w:r>
      <w:r>
        <w:t xml:space="preserve"> students to turn the iPod Touch</w:t>
      </w:r>
      <w:r w:rsidR="00C16CAA">
        <w:t xml:space="preserve"> on, log on to the school wireless internet, </w:t>
      </w:r>
      <w:r>
        <w:t xml:space="preserve">and </w:t>
      </w:r>
      <w:r>
        <w:lastRenderedPageBreak/>
        <w:t>open the f</w:t>
      </w:r>
      <w:r w:rsidR="00C16CAA">
        <w:t>lashcard application.  They</w:t>
      </w:r>
      <w:r>
        <w:t xml:space="preserve"> then need</w:t>
      </w:r>
      <w:r w:rsidR="00C16CAA">
        <w:t>ed</w:t>
      </w:r>
      <w:r>
        <w:t xml:space="preserve"> to brows</w:t>
      </w:r>
      <w:r w:rsidR="00C16CAA">
        <w:t>e for our list of words.  I</w:t>
      </w:r>
      <w:r>
        <w:t xml:space="preserve"> instruct</w:t>
      </w:r>
      <w:r w:rsidR="00C16CAA">
        <w:t>ed</w:t>
      </w:r>
      <w:r>
        <w:t xml:space="preserve"> them to</w:t>
      </w:r>
      <w:r w:rsidR="00C16CAA">
        <w:t xml:space="preserve"> search for our list, titled “Spanish I 3B.”  Students </w:t>
      </w:r>
      <w:r>
        <w:t>download</w:t>
      </w:r>
      <w:r w:rsidR="00C16CAA">
        <w:t>ed</w:t>
      </w:r>
      <w:r w:rsidR="00526679">
        <w:t xml:space="preserve"> the</w:t>
      </w:r>
      <w:r>
        <w:t xml:space="preserve"> list of words.  </w:t>
      </w:r>
      <w:r w:rsidR="00C16CAA">
        <w:t>They then began</w:t>
      </w:r>
      <w:r>
        <w:t xml:space="preserve"> reviewing them beginning with the Spanish word and guessi</w:t>
      </w:r>
      <w:r w:rsidR="00C16CAA">
        <w:t>n</w:t>
      </w:r>
      <w:r w:rsidR="00526679">
        <w:t>g the English word.  If they guessed</w:t>
      </w:r>
      <w:r w:rsidR="00C16CAA">
        <w:t xml:space="preserve"> it correct</w:t>
      </w:r>
      <w:r w:rsidR="00526679">
        <w:t>ly</w:t>
      </w:r>
      <w:r w:rsidR="00C16CAA">
        <w:t>, they</w:t>
      </w:r>
      <w:r>
        <w:t xml:space="preserve"> tap</w:t>
      </w:r>
      <w:r w:rsidR="00C16CAA">
        <w:t>ped</w:t>
      </w:r>
      <w:r>
        <w:t xml:space="preserve"> the checkmark in the upper right h</w:t>
      </w:r>
      <w:r w:rsidR="002A69EF">
        <w:t xml:space="preserve">and corner of the card.  I </w:t>
      </w:r>
      <w:r>
        <w:t>observe</w:t>
      </w:r>
      <w:r w:rsidR="002A69EF">
        <w:t>d</w:t>
      </w:r>
      <w:r>
        <w:t xml:space="preserve"> students while they practice</w:t>
      </w:r>
      <w:r w:rsidR="002A69EF">
        <w:t>d</w:t>
      </w:r>
      <w:r>
        <w:t xml:space="preserve"> these cards for five minutes. </w:t>
      </w:r>
    </w:p>
    <w:p w:rsidR="00305A07" w:rsidRPr="00C813A6" w:rsidRDefault="00305A07" w:rsidP="00305A07">
      <w:pPr>
        <w:spacing w:line="480" w:lineRule="auto"/>
        <w:rPr>
          <w:u w:val="single"/>
        </w:rPr>
      </w:pPr>
      <w:r w:rsidRPr="003B4FA0">
        <w:rPr>
          <w:u w:val="single"/>
        </w:rPr>
        <w:t>Unit 3B: Day 3</w:t>
      </w:r>
    </w:p>
    <w:p w:rsidR="00305A07" w:rsidRDefault="002A69EF" w:rsidP="00305A07">
      <w:pPr>
        <w:spacing w:line="480" w:lineRule="auto"/>
        <w:ind w:firstLine="720"/>
      </w:pPr>
      <w:r>
        <w:t xml:space="preserve">Students </w:t>
      </w:r>
      <w:r w:rsidR="00305A07">
        <w:t>again check</w:t>
      </w:r>
      <w:r>
        <w:t>ed</w:t>
      </w:r>
      <w:r w:rsidR="00305A07">
        <w:t xml:space="preserve"> out an iPod and open</w:t>
      </w:r>
      <w:r>
        <w:t>ed</w:t>
      </w:r>
      <w:r w:rsidR="00305A07">
        <w:t xml:space="preserve"> the flashc</w:t>
      </w:r>
      <w:r>
        <w:t>ard application.  The list was already</w:t>
      </w:r>
      <w:r w:rsidR="00305A07">
        <w:t xml:space="preserve"> do</w:t>
      </w:r>
      <w:r>
        <w:t>wnloaded, so students began</w:t>
      </w:r>
      <w:r w:rsidR="00526679">
        <w:t xml:space="preserve"> practicing</w:t>
      </w:r>
      <w:r w:rsidR="00305A07">
        <w:t xml:space="preserve"> right away, practicing the words from English to Spanish and again using the green checkmark to </w:t>
      </w:r>
      <w:r>
        <w:t xml:space="preserve">keep track of the words they knew.  Again, I </w:t>
      </w:r>
      <w:r w:rsidR="00305A07">
        <w:t>observe</w:t>
      </w:r>
      <w:r>
        <w:t>d</w:t>
      </w:r>
      <w:r w:rsidR="00305A07">
        <w:t xml:space="preserve"> students as they practice</w:t>
      </w:r>
      <w:r>
        <w:t>d</w:t>
      </w:r>
      <w:r w:rsidR="00305A07">
        <w:t xml:space="preserve">. </w:t>
      </w:r>
    </w:p>
    <w:p w:rsidR="00305A07" w:rsidRPr="00C813A6" w:rsidRDefault="00305A07" w:rsidP="00305A07">
      <w:pPr>
        <w:spacing w:line="480" w:lineRule="auto"/>
        <w:rPr>
          <w:u w:val="single"/>
        </w:rPr>
      </w:pPr>
      <w:r w:rsidRPr="003B4FA0">
        <w:rPr>
          <w:u w:val="single"/>
        </w:rPr>
        <w:t>Unit 3B: Day 4</w:t>
      </w:r>
    </w:p>
    <w:p w:rsidR="001C3873" w:rsidRDefault="002A69EF" w:rsidP="00BE5A28">
      <w:pPr>
        <w:spacing w:line="480" w:lineRule="auto"/>
        <w:ind w:firstLine="720"/>
      </w:pPr>
      <w:r>
        <w:t xml:space="preserve"> I </w:t>
      </w:r>
      <w:r w:rsidR="00305A07">
        <w:t>instruct</w:t>
      </w:r>
      <w:r>
        <w:t>ed</w:t>
      </w:r>
      <w:r w:rsidR="00305A07">
        <w:t xml:space="preserve"> students to check out one iPod Touch per pair of students.  With the same set of cards as the </w:t>
      </w:r>
      <w:r>
        <w:t xml:space="preserve">previous days, one student </w:t>
      </w:r>
      <w:r w:rsidR="00305A07">
        <w:t xml:space="preserve">read the English word </w:t>
      </w:r>
      <w:r>
        <w:t>while their partner said</w:t>
      </w:r>
      <w:r w:rsidR="00305A07">
        <w:t xml:space="preserve"> the Spanish word to practice pronunciation.  The pers</w:t>
      </w:r>
      <w:r>
        <w:t>on with the iPod Touch kept</w:t>
      </w:r>
      <w:r w:rsidR="00305A07">
        <w:t xml:space="preserve"> track of their partner’s correct answers w</w:t>
      </w:r>
      <w:r>
        <w:t xml:space="preserve">ith the green checkmark. I </w:t>
      </w:r>
      <w:r w:rsidR="00305A07">
        <w:t>again observe</w:t>
      </w:r>
      <w:r>
        <w:t>d</w:t>
      </w:r>
      <w:r w:rsidR="00305A07">
        <w:t xml:space="preserve"> students for the five minutes and</w:t>
      </w:r>
      <w:r>
        <w:t xml:space="preserve"> kept</w:t>
      </w:r>
      <w:r w:rsidR="00305A07">
        <w:t xml:space="preserve"> track of their </w:t>
      </w:r>
      <w:r>
        <w:t>behavior on my observation log.  I continued</w:t>
      </w:r>
      <w:r w:rsidR="00305A07">
        <w:t xml:space="preserve"> class with the 3B vocabulary quiz.  As students finish</w:t>
      </w:r>
      <w:r>
        <w:t>ed their quiz, I</w:t>
      </w:r>
      <w:r w:rsidR="00305A07">
        <w:t xml:space="preserve"> instruct</w:t>
      </w:r>
      <w:r>
        <w:t xml:space="preserve">ed them to complete the </w:t>
      </w:r>
      <w:r w:rsidR="00305A07">
        <w:t>survey and answe</w:t>
      </w:r>
      <w:r>
        <w:t>r as many questions as they felt</w:t>
      </w:r>
      <w:r w:rsidR="00305A07">
        <w:t xml:space="preserve"> comfortable about using the </w:t>
      </w:r>
      <w:r>
        <w:t xml:space="preserve">iPod Touch flashcards.  We </w:t>
      </w:r>
      <w:r w:rsidR="00305A07">
        <w:t>then continue</w:t>
      </w:r>
      <w:r>
        <w:t>d</w:t>
      </w:r>
      <w:r w:rsidR="00305A07">
        <w:t xml:space="preserve"> the unit with grammar instruction.</w:t>
      </w:r>
    </w:p>
    <w:p w:rsidR="00BE5A28" w:rsidRDefault="00BE5A28" w:rsidP="00BE5A28">
      <w:pPr>
        <w:spacing w:line="480" w:lineRule="auto"/>
        <w:ind w:firstLine="720"/>
      </w:pPr>
    </w:p>
    <w:p w:rsidR="00BE5A28" w:rsidRPr="00941A16" w:rsidRDefault="00BE5A28" w:rsidP="00BE5A28">
      <w:pPr>
        <w:spacing w:line="480" w:lineRule="auto"/>
        <w:jc w:val="center"/>
      </w:pPr>
      <w:r w:rsidRPr="00941A16">
        <w:t>Results</w:t>
      </w:r>
    </w:p>
    <w:p w:rsidR="00BE5A28" w:rsidRPr="0003302C" w:rsidRDefault="00BE5A28" w:rsidP="00BE5A28">
      <w:pPr>
        <w:pStyle w:val="BodyTextIndent"/>
        <w:spacing w:line="480" w:lineRule="auto"/>
        <w:ind w:left="0" w:firstLine="720"/>
      </w:pPr>
      <w:r w:rsidRPr="00941A16">
        <w:t xml:space="preserve">I used both quantitative and qualitative data to determine if using a flashcard application on an </w:t>
      </w:r>
      <w:proofErr w:type="spellStart"/>
      <w:r w:rsidRPr="00941A16">
        <w:t>iTouch</w:t>
      </w:r>
      <w:proofErr w:type="spellEnd"/>
      <w:r w:rsidRPr="00941A16">
        <w:t xml:space="preserve"> motivated 8</w:t>
      </w:r>
      <w:r w:rsidRPr="00941A16">
        <w:rPr>
          <w:vertAlign w:val="superscript"/>
        </w:rPr>
        <w:t>th</w:t>
      </w:r>
      <w:r w:rsidRPr="00941A16">
        <w:t xml:space="preserve"> grade students and improve Spanish vocabulary acquisition more </w:t>
      </w:r>
      <w:r w:rsidRPr="00941A16">
        <w:lastRenderedPageBreak/>
        <w:t>than traditional paper flashcards.   The quiz scores from chapters</w:t>
      </w:r>
      <w:r>
        <w:t xml:space="preserve"> 3A and 3B were</w:t>
      </w:r>
      <w:r w:rsidRPr="00941A16">
        <w:t xml:space="preserve"> the quantitative data that determine</w:t>
      </w:r>
      <w:ins w:id="26" w:author="amichlowski" w:date="2010-11-02T22:34:00Z">
        <w:r>
          <w:t>d</w:t>
        </w:r>
      </w:ins>
      <w:r w:rsidRPr="00941A16">
        <w:t xml:space="preserve"> if the </w:t>
      </w:r>
      <w:proofErr w:type="spellStart"/>
      <w:r w:rsidRPr="00941A16">
        <w:t>iTouch</w:t>
      </w:r>
      <w:proofErr w:type="spellEnd"/>
      <w:r w:rsidRPr="00941A16">
        <w:t xml:space="preserve"> flashcards improved vocabulary acquisition.  The student surv</w:t>
      </w:r>
      <w:r>
        <w:t>eys and classroom observations we</w:t>
      </w:r>
      <w:r w:rsidRPr="00941A16">
        <w:t xml:space="preserve">re the qualitative data used to determine student motivation.  </w:t>
      </w:r>
    </w:p>
    <w:p w:rsidR="00BE5A28" w:rsidRPr="00941A16" w:rsidRDefault="00BE5A28" w:rsidP="00BE5A28">
      <w:pPr>
        <w:pStyle w:val="BodyTextIndent"/>
        <w:spacing w:line="480" w:lineRule="auto"/>
        <w:ind w:left="0"/>
        <w:rPr>
          <w:i/>
        </w:rPr>
      </w:pPr>
      <w:r w:rsidRPr="00941A16">
        <w:rPr>
          <w:i/>
        </w:rPr>
        <w:t>Vocabulary Acquisition</w:t>
      </w:r>
    </w:p>
    <w:p w:rsidR="00BE5A28" w:rsidRPr="00941A16" w:rsidRDefault="00BE5A28" w:rsidP="00BE5A28">
      <w:pPr>
        <w:pStyle w:val="BodyTextIndent"/>
        <w:spacing w:line="480" w:lineRule="auto"/>
        <w:ind w:left="0"/>
      </w:pPr>
      <w:r w:rsidRPr="00941A16">
        <w:tab/>
        <w:t xml:space="preserve">Students took a vocabulary quiz after using paper flashcards for three days of practice in class.  </w:t>
      </w:r>
      <w:r>
        <w:t>As seen in Table 1, o</w:t>
      </w:r>
      <w:r w:rsidRPr="00941A16">
        <w:t xml:space="preserve">ut of 20 questions, the average score was 19.2 correct, which is a 96% or a grade of an A.  The students took a similar quiz after using the </w:t>
      </w:r>
      <w:proofErr w:type="spellStart"/>
      <w:r w:rsidRPr="00941A16">
        <w:t>iTouch</w:t>
      </w:r>
      <w:proofErr w:type="spellEnd"/>
      <w:r w:rsidRPr="00941A16">
        <w:t xml:space="preserve"> flashcards.  Out of 26 questions, the average score was 23 correct, which is an</w:t>
      </w:r>
      <w:r>
        <w:t xml:space="preserve"> 88.5%, or the grade of a B.   To determine whether the difference in </w:t>
      </w:r>
      <w:ins w:id="27" w:author="Stacy Skarda" w:date="2010-11-07T19:06:00Z">
        <w:r>
          <w:t xml:space="preserve">paper and </w:t>
        </w:r>
        <w:proofErr w:type="spellStart"/>
        <w:r>
          <w:t>iTouch</w:t>
        </w:r>
        <w:proofErr w:type="spellEnd"/>
        <w:r>
          <w:t xml:space="preserve"> </w:t>
        </w:r>
      </w:ins>
      <w:r>
        <w:t xml:space="preserve">scores is significant, I performed a paired t-test with the data, using </w:t>
      </w:r>
      <w:proofErr w:type="spellStart"/>
      <w:r>
        <w:t>GraphPad</w:t>
      </w:r>
      <w:proofErr w:type="spellEnd"/>
      <w:r>
        <w:t xml:space="preserve"> Software (</w:t>
      </w:r>
      <w:ins w:id="28" w:author="amichlowski" w:date="2010-11-02T22:35:00Z">
        <w:r w:rsidR="00611257">
          <w:fldChar w:fldCharType="begin"/>
        </w:r>
        <w:r>
          <w:instrText xml:space="preserve"> HYPERLINK "</w:instrText>
        </w:r>
      </w:ins>
      <w:r w:rsidRPr="00F95863">
        <w:instrText>http://www.graphpad.co</w:instrText>
      </w:r>
      <w:r>
        <w:instrText>m/quickcalcs/ttest1.cfm</w:instrText>
      </w:r>
      <w:ins w:id="29" w:author="amichlowski" w:date="2010-11-02T22:35:00Z">
        <w:r>
          <w:instrText xml:space="preserve">" </w:instrText>
        </w:r>
        <w:r w:rsidR="00611257">
          <w:fldChar w:fldCharType="separate"/>
        </w:r>
      </w:ins>
      <w:r w:rsidRPr="0057211E">
        <w:rPr>
          <w:rStyle w:val="Hyperlink"/>
        </w:rPr>
        <w:t>http://www.graphpad.com/quickcalcs/ttest1.cfm</w:t>
      </w:r>
      <w:ins w:id="30" w:author="amichlowski" w:date="2010-11-02T22:35:00Z">
        <w:r w:rsidR="00611257">
          <w:fldChar w:fldCharType="end"/>
        </w:r>
      </w:ins>
      <w:r>
        <w:t>).    The two-tailed p value is less than 0.0001 which means that by conventional criteria, th</w:t>
      </w:r>
      <w:ins w:id="31" w:author="Stacy Skarda" w:date="2010-11-07T19:06:00Z">
        <w:r>
          <w:t>e</w:t>
        </w:r>
      </w:ins>
      <w:del w:id="32" w:author="Stacy Skarda" w:date="2010-11-07T19:06:00Z">
        <w:r w:rsidDel="00FA4684">
          <w:delText>is</w:delText>
        </w:r>
      </w:del>
      <w:r>
        <w:t xml:space="preserve"> difference is considered to be extremely statistically significant.</w:t>
      </w:r>
    </w:p>
    <w:p w:rsidR="00BE5A28" w:rsidRDefault="00BE5A28" w:rsidP="00BE5A28">
      <w:pPr>
        <w:pStyle w:val="BodyTextIndent"/>
      </w:pPr>
      <w:r w:rsidRPr="00941A16">
        <w:t>Table 1</w:t>
      </w:r>
    </w:p>
    <w:p w:rsidR="00BE5A28" w:rsidRPr="0003302C" w:rsidRDefault="00BE5A28" w:rsidP="00BE5A28">
      <w:pPr>
        <w:pStyle w:val="BodyTextIndent"/>
      </w:pPr>
      <w:r w:rsidRPr="0003302C">
        <w:rPr>
          <w:i/>
        </w:rPr>
        <w:t>Quiz Score Comparison</w:t>
      </w:r>
    </w:p>
    <w:tbl>
      <w:tblPr>
        <w:tblStyle w:val="TableGrid"/>
        <w:tblW w:w="0" w:type="auto"/>
        <w:tblLook w:val="04A0"/>
      </w:tblPr>
      <w:tblGrid>
        <w:gridCol w:w="1077"/>
        <w:gridCol w:w="1480"/>
        <w:gridCol w:w="1555"/>
        <w:gridCol w:w="1258"/>
        <w:gridCol w:w="1551"/>
        <w:gridCol w:w="1541"/>
        <w:gridCol w:w="1114"/>
      </w:tblGrid>
      <w:tr w:rsidR="00BE5A28" w:rsidRPr="00941A16" w:rsidTr="00A7490F">
        <w:trPr>
          <w:trHeight w:val="881"/>
        </w:trPr>
        <w:tc>
          <w:tcPr>
            <w:tcW w:w="918" w:type="dxa"/>
          </w:tcPr>
          <w:p w:rsidR="00BE5A28" w:rsidRPr="00941A16" w:rsidRDefault="00BE5A28" w:rsidP="00A7490F">
            <w:pPr>
              <w:pStyle w:val="BodyTextIndent"/>
            </w:pPr>
          </w:p>
        </w:tc>
        <w:tc>
          <w:tcPr>
            <w:tcW w:w="1620" w:type="dxa"/>
          </w:tcPr>
          <w:p w:rsidR="00BE5A28" w:rsidRPr="00941A16" w:rsidRDefault="00BE5A28" w:rsidP="00A7490F">
            <w:pPr>
              <w:pStyle w:val="BodyTextIndent"/>
              <w:jc w:val="center"/>
            </w:pPr>
            <w:r w:rsidRPr="00941A16">
              <w:t>3A Quiz</w:t>
            </w:r>
          </w:p>
          <w:p w:rsidR="00BE5A28" w:rsidRPr="00735744" w:rsidRDefault="00BE5A28" w:rsidP="00A7490F">
            <w:pPr>
              <w:pStyle w:val="BodyTextIndent"/>
              <w:jc w:val="center"/>
              <w:rPr>
                <w:sz w:val="16"/>
                <w:szCs w:val="16"/>
              </w:rPr>
            </w:pPr>
            <w:r w:rsidRPr="00735744">
              <w:rPr>
                <w:sz w:val="16"/>
                <w:szCs w:val="16"/>
              </w:rPr>
              <w:t>(Maximum Score 20)</w:t>
            </w:r>
          </w:p>
        </w:tc>
        <w:tc>
          <w:tcPr>
            <w:tcW w:w="1566" w:type="dxa"/>
          </w:tcPr>
          <w:p w:rsidR="00BE5A28" w:rsidRPr="00941A16" w:rsidRDefault="00BE5A28" w:rsidP="00A7490F">
            <w:pPr>
              <w:pStyle w:val="BodyTextIndent"/>
              <w:jc w:val="center"/>
            </w:pPr>
            <w:r w:rsidRPr="00941A16">
              <w:t>Percentage</w:t>
            </w:r>
          </w:p>
        </w:tc>
        <w:tc>
          <w:tcPr>
            <w:tcW w:w="1368" w:type="dxa"/>
          </w:tcPr>
          <w:p w:rsidR="00BE5A28" w:rsidRPr="00941A16" w:rsidRDefault="00BE5A28" w:rsidP="00A7490F">
            <w:pPr>
              <w:pStyle w:val="BodyTextIndent"/>
              <w:jc w:val="center"/>
            </w:pPr>
            <w:r w:rsidRPr="00941A16">
              <w:t>Grade</w:t>
            </w:r>
          </w:p>
        </w:tc>
        <w:tc>
          <w:tcPr>
            <w:tcW w:w="1746" w:type="dxa"/>
          </w:tcPr>
          <w:p w:rsidR="00BE5A28" w:rsidRPr="00941A16" w:rsidRDefault="00BE5A28" w:rsidP="00A7490F">
            <w:pPr>
              <w:pStyle w:val="BodyTextIndent"/>
              <w:jc w:val="center"/>
            </w:pPr>
            <w:r>
              <w:t xml:space="preserve">3B Quiz  </w:t>
            </w:r>
            <w:r w:rsidRPr="00735744">
              <w:rPr>
                <w:sz w:val="16"/>
                <w:szCs w:val="16"/>
              </w:rPr>
              <w:t>(Maximum Score 26)</w:t>
            </w:r>
          </w:p>
        </w:tc>
        <w:tc>
          <w:tcPr>
            <w:tcW w:w="1440" w:type="dxa"/>
          </w:tcPr>
          <w:p w:rsidR="00BE5A28" w:rsidRPr="00941A16" w:rsidRDefault="00BE5A28" w:rsidP="00A7490F">
            <w:pPr>
              <w:pStyle w:val="BodyTextIndent"/>
              <w:jc w:val="center"/>
            </w:pPr>
            <w:r w:rsidRPr="00941A16">
              <w:t>Percentage</w:t>
            </w:r>
          </w:p>
        </w:tc>
        <w:tc>
          <w:tcPr>
            <w:tcW w:w="918" w:type="dxa"/>
          </w:tcPr>
          <w:p w:rsidR="00BE5A28" w:rsidRPr="00941A16" w:rsidRDefault="00BE5A28" w:rsidP="00A7490F">
            <w:pPr>
              <w:pStyle w:val="BodyTextIndent"/>
              <w:jc w:val="center"/>
            </w:pPr>
            <w:r w:rsidRPr="00941A16">
              <w:t>Grade</w:t>
            </w:r>
          </w:p>
        </w:tc>
      </w:tr>
      <w:tr w:rsidR="00BE5A28" w:rsidRPr="00941A16" w:rsidTr="00A7490F">
        <w:trPr>
          <w:trHeight w:val="566"/>
        </w:trPr>
        <w:tc>
          <w:tcPr>
            <w:tcW w:w="918" w:type="dxa"/>
          </w:tcPr>
          <w:p w:rsidR="00BE5A28" w:rsidRPr="00941A16" w:rsidRDefault="00BE5A28" w:rsidP="00A7490F">
            <w:pPr>
              <w:pStyle w:val="BodyTextIndent"/>
            </w:pPr>
            <w:r w:rsidRPr="00941A16">
              <w:t>Mean</w:t>
            </w:r>
          </w:p>
        </w:tc>
        <w:tc>
          <w:tcPr>
            <w:tcW w:w="1620" w:type="dxa"/>
          </w:tcPr>
          <w:p w:rsidR="00BE5A28" w:rsidRPr="00941A16" w:rsidRDefault="00BE5A28" w:rsidP="00A7490F">
            <w:pPr>
              <w:pStyle w:val="BodyTextIndent"/>
              <w:jc w:val="center"/>
            </w:pPr>
            <w:r w:rsidRPr="00941A16">
              <w:t>19.2</w:t>
            </w:r>
          </w:p>
        </w:tc>
        <w:tc>
          <w:tcPr>
            <w:tcW w:w="1566" w:type="dxa"/>
          </w:tcPr>
          <w:p w:rsidR="00BE5A28" w:rsidRPr="00941A16" w:rsidRDefault="00BE5A28" w:rsidP="00A7490F">
            <w:pPr>
              <w:pStyle w:val="BodyTextIndent"/>
              <w:jc w:val="center"/>
            </w:pPr>
            <w:r w:rsidRPr="00941A16">
              <w:t>96%</w:t>
            </w:r>
          </w:p>
        </w:tc>
        <w:tc>
          <w:tcPr>
            <w:tcW w:w="1368" w:type="dxa"/>
          </w:tcPr>
          <w:p w:rsidR="00BE5A28" w:rsidRPr="00941A16" w:rsidRDefault="00BE5A28" w:rsidP="00A7490F">
            <w:pPr>
              <w:pStyle w:val="BodyTextIndent"/>
              <w:jc w:val="center"/>
            </w:pPr>
            <w:r w:rsidRPr="00941A16">
              <w:t>A</w:t>
            </w:r>
          </w:p>
        </w:tc>
        <w:tc>
          <w:tcPr>
            <w:tcW w:w="1746" w:type="dxa"/>
          </w:tcPr>
          <w:p w:rsidR="00BE5A28" w:rsidRPr="00941A16" w:rsidRDefault="00BE5A28" w:rsidP="00A7490F">
            <w:pPr>
              <w:pStyle w:val="BodyTextIndent"/>
              <w:jc w:val="center"/>
            </w:pPr>
            <w:r w:rsidRPr="00941A16">
              <w:t>23</w:t>
            </w:r>
          </w:p>
        </w:tc>
        <w:tc>
          <w:tcPr>
            <w:tcW w:w="1440" w:type="dxa"/>
          </w:tcPr>
          <w:p w:rsidR="00BE5A28" w:rsidRPr="00941A16" w:rsidRDefault="00BE5A28" w:rsidP="00A7490F">
            <w:pPr>
              <w:pStyle w:val="BodyTextIndent"/>
              <w:jc w:val="center"/>
            </w:pPr>
            <w:r w:rsidRPr="00941A16">
              <w:t>88.5%</w:t>
            </w:r>
          </w:p>
        </w:tc>
        <w:tc>
          <w:tcPr>
            <w:tcW w:w="918" w:type="dxa"/>
          </w:tcPr>
          <w:p w:rsidR="00BE5A28" w:rsidRPr="00941A16" w:rsidRDefault="00BE5A28" w:rsidP="00A7490F">
            <w:pPr>
              <w:pStyle w:val="BodyTextIndent"/>
              <w:jc w:val="center"/>
            </w:pPr>
            <w:r w:rsidRPr="00941A16">
              <w:t>B</w:t>
            </w:r>
          </w:p>
        </w:tc>
      </w:tr>
    </w:tbl>
    <w:p w:rsidR="0000760E" w:rsidRDefault="00BE5A28" w:rsidP="00C01C6D">
      <w:pPr>
        <w:pStyle w:val="BodyTextIndent"/>
      </w:pPr>
      <w:r w:rsidRPr="0023033C">
        <w:rPr>
          <w:i/>
        </w:rPr>
        <w:t>p</w:t>
      </w:r>
      <w:r>
        <w:t>&lt;0.0001</w:t>
      </w:r>
    </w:p>
    <w:p w:rsidR="00C01C6D" w:rsidRDefault="00C01C6D" w:rsidP="00C01C6D">
      <w:pPr>
        <w:pStyle w:val="BodyTextIndent"/>
      </w:pPr>
    </w:p>
    <w:p w:rsidR="00BE5A28" w:rsidRPr="0000760E" w:rsidRDefault="00BE5A28" w:rsidP="00BE5A28">
      <w:pPr>
        <w:pStyle w:val="Heading1"/>
        <w:spacing w:line="480" w:lineRule="auto"/>
        <w:ind w:firstLine="720"/>
        <w:jc w:val="left"/>
        <w:rPr>
          <w:b/>
          <w:bCs/>
          <w:sz w:val="24"/>
          <w:szCs w:val="24"/>
        </w:rPr>
      </w:pPr>
      <w:r w:rsidRPr="0000760E">
        <w:rPr>
          <w:sz w:val="24"/>
          <w:szCs w:val="24"/>
        </w:rPr>
        <w:t xml:space="preserve">When looking at a breakdown of the number of students who received a particular grade on the test (see Figure 1), the 3A quiz had many more students who earned a grade in the “A” range (A+, A, A-).  In fact, every student earned a grade in the “A” range on the 3A test, while </w:t>
      </w:r>
      <w:r w:rsidRPr="0000760E">
        <w:rPr>
          <w:sz w:val="24"/>
          <w:szCs w:val="24"/>
        </w:rPr>
        <w:lastRenderedPageBreak/>
        <w:t>the students received a larger range of grades, including one student with an “F” on the 3B quiz.  Appendix F contains the raw</w:t>
      </w:r>
      <w:del w:id="33" w:author="Stacy Skarda" w:date="2010-11-07T19:07:00Z">
        <w:r w:rsidRPr="0000760E" w:rsidDel="00FA4684">
          <w:rPr>
            <w:sz w:val="24"/>
            <w:szCs w:val="24"/>
          </w:rPr>
          <w:delText xml:space="preserve"> </w:delText>
        </w:r>
      </w:del>
      <w:del w:id="34" w:author="Stacy Skarda" w:date="2010-11-07T19:06:00Z">
        <w:r w:rsidRPr="0000760E" w:rsidDel="00FA4684">
          <w:rPr>
            <w:sz w:val="24"/>
            <w:szCs w:val="24"/>
          </w:rPr>
          <w:delText>test</w:delText>
        </w:r>
      </w:del>
      <w:r w:rsidRPr="0000760E">
        <w:rPr>
          <w:sz w:val="24"/>
          <w:szCs w:val="24"/>
        </w:rPr>
        <w:t xml:space="preserve"> scores for the quizzes.</w:t>
      </w:r>
    </w:p>
    <w:p w:rsidR="00BE5A28" w:rsidRDefault="00BE5A28" w:rsidP="00BE5A28">
      <w:pPr>
        <w:rPr>
          <w:i/>
        </w:rPr>
      </w:pPr>
      <w:r w:rsidRPr="00941A16">
        <w:rPr>
          <w:noProof/>
        </w:rPr>
        <w:drawing>
          <wp:inline distT="0" distB="0" distL="0" distR="0">
            <wp:extent cx="4714875" cy="274320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725AF8">
        <w:rPr>
          <w:i/>
        </w:rPr>
        <w:t xml:space="preserve"> </w:t>
      </w:r>
    </w:p>
    <w:p w:rsidR="00BE5A28" w:rsidRDefault="00BE5A28" w:rsidP="00BE5A28">
      <w:proofErr w:type="gramStart"/>
      <w:r w:rsidRPr="0003302C">
        <w:rPr>
          <w:i/>
        </w:rPr>
        <w:t>Figure 1</w:t>
      </w:r>
      <w:r>
        <w:rPr>
          <w:i/>
        </w:rPr>
        <w:t>.</w:t>
      </w:r>
      <w:proofErr w:type="gramEnd"/>
      <w:r>
        <w:rPr>
          <w:i/>
        </w:rPr>
        <w:t xml:space="preserve"> </w:t>
      </w:r>
      <w:r w:rsidRPr="00941A16">
        <w:t xml:space="preserve"> </w:t>
      </w:r>
      <w:r w:rsidRPr="00017B37">
        <w:t>Quiz scores</w:t>
      </w:r>
      <w:r>
        <w:t>.</w:t>
      </w:r>
    </w:p>
    <w:p w:rsidR="00BE5A28" w:rsidRDefault="00BE5A28" w:rsidP="00BE5A28">
      <w:pPr>
        <w:spacing w:line="480" w:lineRule="auto"/>
        <w:rPr>
          <w:i/>
        </w:rPr>
      </w:pPr>
    </w:p>
    <w:p w:rsidR="00BE5A28" w:rsidRDefault="00BE5A28" w:rsidP="00BE5A28">
      <w:pPr>
        <w:spacing w:line="480" w:lineRule="auto"/>
        <w:rPr>
          <w:i/>
        </w:rPr>
      </w:pPr>
      <w:r w:rsidRPr="00941A16">
        <w:rPr>
          <w:i/>
        </w:rPr>
        <w:t>Student Motivation</w:t>
      </w:r>
    </w:p>
    <w:p w:rsidR="00BE5A28" w:rsidRPr="00941A16" w:rsidRDefault="00BE5A28" w:rsidP="00BE5A28">
      <w:pPr>
        <w:spacing w:line="480" w:lineRule="auto"/>
        <w:ind w:firstLine="720"/>
        <w:rPr>
          <w:i/>
        </w:rPr>
      </w:pPr>
      <w:r w:rsidRPr="00941A16">
        <w:t>After each quiz, students completed a survey about the use of flashc</w:t>
      </w:r>
      <w:r w:rsidR="00C01C6D">
        <w:t xml:space="preserve">ards.  The </w:t>
      </w:r>
      <w:proofErr w:type="gramStart"/>
      <w:r w:rsidR="00C01C6D">
        <w:t xml:space="preserve">number of responses, </w:t>
      </w:r>
      <w:r w:rsidRPr="00941A16">
        <w:t>categorized by strongly agree</w:t>
      </w:r>
      <w:proofErr w:type="gramEnd"/>
      <w:r w:rsidRPr="00941A16">
        <w:t xml:space="preserve">, agree, disagree, and strongly disagree, are listed in </w:t>
      </w:r>
      <w:del w:id="35" w:author="amichlowski" w:date="2010-11-02T22:37:00Z">
        <w:r w:rsidRPr="00941A16" w:rsidDel="00E47187">
          <w:delText xml:space="preserve">the raw data of </w:delText>
        </w:r>
      </w:del>
      <w:r w:rsidRPr="00941A16">
        <w:t xml:space="preserve">Appendix H.  </w:t>
      </w:r>
      <w:commentRangeStart w:id="36"/>
      <w:r w:rsidRPr="00941A16">
        <w:t>The questions from each survey are the same, so I compared the results from each question</w:t>
      </w:r>
      <w:ins w:id="37" w:author="amichlowski" w:date="2010-11-02T22:37:00Z">
        <w:r>
          <w:t xml:space="preserve"> (Fig.</w:t>
        </w:r>
      </w:ins>
      <w:r w:rsidR="00A7490F">
        <w:t xml:space="preserve"> </w:t>
      </w:r>
      <w:ins w:id="38" w:author="amichlowski" w:date="2010-11-02T22:37:00Z">
        <w:r>
          <w:t>2)</w:t>
        </w:r>
      </w:ins>
      <w:r w:rsidR="00C01C6D">
        <w:t xml:space="preserve">. </w:t>
      </w:r>
      <w:del w:id="39" w:author="Stacy Skarda" w:date="2010-11-04T18:57:00Z">
        <w:r w:rsidRPr="00941A16" w:rsidDel="006423A9">
          <w:delText xml:space="preserve">.  </w:delText>
        </w:r>
      </w:del>
      <w:commentRangeEnd w:id="36"/>
      <w:ins w:id="40" w:author="Stacy Skarda" w:date="2010-11-04T18:57:00Z">
        <w:r>
          <w:t>Questions 2, 3, and 4 had very similar results</w:t>
        </w:r>
      </w:ins>
      <w:ins w:id="41" w:author="Stacy Skarda" w:date="2010-11-04T18:59:00Z">
        <w:r>
          <w:t xml:space="preserve"> </w:t>
        </w:r>
      </w:ins>
      <w:ins w:id="42" w:author="Stacy Skarda" w:date="2010-11-07T19:07:00Z">
        <w:r>
          <w:t>on</w:t>
        </w:r>
      </w:ins>
      <w:ins w:id="43" w:author="Stacy Skarda" w:date="2010-11-04T19:00:00Z">
        <w:r>
          <w:t xml:space="preserve"> the </w:t>
        </w:r>
      </w:ins>
      <w:ins w:id="44" w:author="Stacy Skarda" w:date="2010-11-04T18:59:00Z">
        <w:r>
          <w:t>survey</w:t>
        </w:r>
      </w:ins>
      <w:ins w:id="45" w:author="Stacy Skarda" w:date="2010-11-04T19:01:00Z">
        <w:r>
          <w:t>s</w:t>
        </w:r>
      </w:ins>
      <w:ins w:id="46" w:author="Stacy Skarda" w:date="2010-11-04T18:59:00Z">
        <w:r>
          <w:t>, which did not</w:t>
        </w:r>
      </w:ins>
      <w:ins w:id="47" w:author="Stacy Skarda" w:date="2010-11-04T18:57:00Z">
        <w:r>
          <w:t xml:space="preserve"> </w:t>
        </w:r>
      </w:ins>
      <w:ins w:id="48" w:author="Stacy Skarda" w:date="2010-11-04T19:00:00Z">
        <w:r>
          <w:t>indicate that</w:t>
        </w:r>
      </w:ins>
      <w:ins w:id="49" w:author="Stacy Skarda" w:date="2010-11-04T18:57:00Z">
        <w:r>
          <w:t xml:space="preserve"> students </w:t>
        </w:r>
      </w:ins>
      <w:ins w:id="50" w:author="Stacy Skarda" w:date="2010-11-04T19:00:00Z">
        <w:r>
          <w:t>were</w:t>
        </w:r>
      </w:ins>
      <w:ins w:id="51" w:author="Stacy Skarda" w:date="2010-11-04T18:57:00Z">
        <w:r>
          <w:t xml:space="preserve"> more or less motivated by using one set of flashcards over the other. </w:t>
        </w:r>
      </w:ins>
      <w:ins w:id="52" w:author="Stacy Skarda" w:date="2010-11-04T18:58:00Z">
        <w:r>
          <w:t xml:space="preserve"> However, q</w:t>
        </w:r>
      </w:ins>
      <w:del w:id="53" w:author="Stacy Skarda" w:date="2010-11-04T18:57:00Z">
        <w:r w:rsidDel="006423A9">
          <w:rPr>
            <w:rStyle w:val="CommentReference"/>
          </w:rPr>
          <w:commentReference w:id="36"/>
        </w:r>
      </w:del>
      <w:ins w:id="54" w:author="Stacy Skarda" w:date="2010-11-04T18:52:00Z">
        <w:r>
          <w:t xml:space="preserve">uestions 1 and 5 had results that </w:t>
        </w:r>
      </w:ins>
      <w:ins w:id="55" w:author="Stacy Skarda" w:date="2010-11-04T18:59:00Z">
        <w:r>
          <w:t xml:space="preserve">indicated that students were more motivated using the </w:t>
        </w:r>
        <w:proofErr w:type="spellStart"/>
        <w:r>
          <w:t>iTouch</w:t>
        </w:r>
        <w:proofErr w:type="spellEnd"/>
        <w:r>
          <w:t xml:space="preserve"> flashcards.</w:t>
        </w:r>
      </w:ins>
    </w:p>
    <w:p w:rsidR="00BE5A28" w:rsidRDefault="00BE5A28" w:rsidP="00BE5A28">
      <w:pPr>
        <w:spacing w:line="480" w:lineRule="auto"/>
        <w:rPr>
          <w:noProof/>
        </w:rPr>
      </w:pPr>
      <w:r w:rsidRPr="00941A16">
        <w:rPr>
          <w:noProof/>
        </w:rPr>
        <w:lastRenderedPageBreak/>
        <w:drawing>
          <wp:inline distT="0" distB="0" distL="0" distR="0">
            <wp:extent cx="2830476" cy="2466754"/>
            <wp:effectExtent l="19050" t="0" r="27024" b="0"/>
            <wp:docPr id="1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Pr="00941A16">
        <w:rPr>
          <w:noProof/>
        </w:rPr>
        <w:t xml:space="preserve"> </w:t>
      </w:r>
      <w:r w:rsidRPr="00941A16">
        <w:rPr>
          <w:noProof/>
        </w:rPr>
        <w:drawing>
          <wp:inline distT="0" distB="0" distL="0" distR="0">
            <wp:extent cx="2894271" cy="2466754"/>
            <wp:effectExtent l="19050" t="0" r="20379" b="0"/>
            <wp:docPr id="1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E5A28" w:rsidRPr="00017B37" w:rsidRDefault="00BE5A28" w:rsidP="00BE5A28">
      <w:pPr>
        <w:spacing w:line="480" w:lineRule="auto"/>
        <w:rPr>
          <w:noProof/>
        </w:rPr>
      </w:pPr>
      <w:commentRangeStart w:id="56"/>
      <w:r w:rsidRPr="0003302C">
        <w:rPr>
          <w:i/>
          <w:noProof/>
        </w:rPr>
        <w:t xml:space="preserve">Figure 2. </w:t>
      </w:r>
      <w:r w:rsidRPr="00017B37">
        <w:rPr>
          <w:noProof/>
        </w:rPr>
        <w:t>Comparison of question 1 survey answers.</w:t>
      </w:r>
      <w:commentRangeEnd w:id="56"/>
      <w:r>
        <w:rPr>
          <w:rStyle w:val="CommentReference"/>
        </w:rPr>
        <w:commentReference w:id="56"/>
      </w:r>
    </w:p>
    <w:p w:rsidR="00BE5A28" w:rsidRPr="00725AF8" w:rsidRDefault="00BE5A28" w:rsidP="00BE5A28">
      <w:pPr>
        <w:spacing w:line="480" w:lineRule="auto"/>
        <w:ind w:firstLine="720"/>
        <w:rPr>
          <w:noProof/>
        </w:rPr>
      </w:pPr>
      <w:r>
        <w:rPr>
          <w:noProof/>
        </w:rPr>
        <w:t>As F</w:t>
      </w:r>
      <w:r w:rsidRPr="00941A16">
        <w:rPr>
          <w:noProof/>
        </w:rPr>
        <w:t>igure 2 shows, more students (93%) agreed that they enjoyed using the iTouch flashcards, while only 81% agreed that they enjoyed learning vocabulary by use of paper  flashcards. When asked if they were prepared for the quiz by using each type of vocabulary, survey results were very similar, with 83% and 88%</w:t>
      </w:r>
      <w:ins w:id="57" w:author="amichlowski" w:date="2010-11-02T22:39:00Z">
        <w:r>
          <w:rPr>
            <w:noProof/>
          </w:rPr>
          <w:t xml:space="preserve"> respectively,</w:t>
        </w:r>
      </w:ins>
      <w:r w:rsidRPr="00941A16">
        <w:rPr>
          <w:noProof/>
        </w:rPr>
        <w:t xml:space="preserve"> agreeing that they felt prepared.  Figure 3 </w:t>
      </w:r>
      <w:r>
        <w:rPr>
          <w:noProof/>
        </w:rPr>
        <w:t xml:space="preserve">on the following page </w:t>
      </w:r>
      <w:r w:rsidRPr="00941A16">
        <w:rPr>
          <w:noProof/>
        </w:rPr>
        <w:t xml:space="preserve">shows that students are more motivated to study on their own if they use an iTouch, with 61% agreeing that they would study vocabulary on their own.  Only 46% agreed that they would study with flashcards on their own.  </w:t>
      </w:r>
      <w:r>
        <w:rPr>
          <w:noProof/>
        </w:rPr>
        <w:t xml:space="preserve">The results of the </w:t>
      </w:r>
      <w:r w:rsidR="00A7490F">
        <w:rPr>
          <w:noProof/>
        </w:rPr>
        <w:t>survey showed that the students</w:t>
      </w:r>
      <w:r>
        <w:rPr>
          <w:noProof/>
        </w:rPr>
        <w:t xml:space="preserve"> we</w:t>
      </w:r>
      <w:r w:rsidRPr="00941A16">
        <w:rPr>
          <w:noProof/>
        </w:rPr>
        <w:t>re more motivated to learn vocabulary using the iTouch flashcards.</w:t>
      </w:r>
    </w:p>
    <w:p w:rsidR="00BE5A28" w:rsidRDefault="00BE5A28" w:rsidP="00BE5A28">
      <w:pPr>
        <w:spacing w:line="480" w:lineRule="auto"/>
        <w:rPr>
          <w:noProof/>
        </w:rPr>
      </w:pPr>
      <w:r w:rsidRPr="00DA59DB">
        <w:rPr>
          <w:noProof/>
        </w:rPr>
        <w:lastRenderedPageBreak/>
        <w:drawing>
          <wp:inline distT="0" distB="0" distL="0" distR="0">
            <wp:extent cx="2835703" cy="2359158"/>
            <wp:effectExtent l="19050" t="0" r="21797" b="3042"/>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DA59DB">
        <w:rPr>
          <w:noProof/>
        </w:rPr>
        <w:t xml:space="preserve"> </w:t>
      </w:r>
      <w:r w:rsidRPr="00DA59DB">
        <w:rPr>
          <w:noProof/>
        </w:rPr>
        <w:drawing>
          <wp:inline distT="0" distB="0" distL="0" distR="0">
            <wp:extent cx="2845863" cy="2371061"/>
            <wp:effectExtent l="19050" t="0" r="11637" b="0"/>
            <wp:docPr id="1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E5A28" w:rsidRPr="001128B2" w:rsidRDefault="00BE5A28" w:rsidP="00BE5A28">
      <w:pPr>
        <w:spacing w:line="480" w:lineRule="auto"/>
        <w:rPr>
          <w:i/>
          <w:noProof/>
        </w:rPr>
      </w:pPr>
      <w:r>
        <w:rPr>
          <w:i/>
          <w:noProof/>
        </w:rPr>
        <w:t xml:space="preserve">Figure 3. </w:t>
      </w:r>
      <w:r w:rsidRPr="00017B37">
        <w:rPr>
          <w:noProof/>
        </w:rPr>
        <w:t>Comparison of question 5 survey answers.</w:t>
      </w:r>
    </w:p>
    <w:p w:rsidR="00BE5A28" w:rsidRPr="001128B2" w:rsidRDefault="00BE5A28" w:rsidP="00BE5A28">
      <w:pPr>
        <w:spacing w:line="480" w:lineRule="auto"/>
      </w:pPr>
      <w:r w:rsidRPr="001128B2">
        <w:rPr>
          <w:i/>
          <w:noProof/>
        </w:rPr>
        <w:tab/>
      </w:r>
      <w:r w:rsidRPr="001128B2">
        <w:t xml:space="preserve">I also collected qualitative data for my study through the use of classroom observation forms.  By filling out one of these forms while students used flashcards each day, I was able to compare student behavior when using paper flashcards and </w:t>
      </w:r>
      <w:proofErr w:type="spellStart"/>
      <w:r w:rsidRPr="001128B2">
        <w:t>iTouch</w:t>
      </w:r>
      <w:proofErr w:type="spellEnd"/>
      <w:r w:rsidRPr="001128B2">
        <w:t xml:space="preserve"> flashcards.  Each instance of off-task behavior was recorded using the code number for the student.  These off-task behaviors included, but </w:t>
      </w:r>
      <w:commentRangeStart w:id="58"/>
      <w:del w:id="59" w:author="amichlowski" w:date="2010-11-02T22:40:00Z">
        <w:r w:rsidRPr="001128B2" w:rsidDel="000E0A34">
          <w:delText>weren’t</w:delText>
        </w:r>
      </w:del>
      <w:commentRangeEnd w:id="58"/>
      <w:r>
        <w:rPr>
          <w:rStyle w:val="CommentReference"/>
        </w:rPr>
        <w:commentReference w:id="58"/>
      </w:r>
      <w:del w:id="60" w:author="amichlowski" w:date="2010-11-02T22:40:00Z">
        <w:r w:rsidRPr="001128B2" w:rsidDel="000E0A34">
          <w:delText xml:space="preserve"> </w:delText>
        </w:r>
      </w:del>
      <w:ins w:id="61" w:author="amichlowski" w:date="2010-11-02T22:40:00Z">
        <w:r w:rsidRPr="001128B2">
          <w:t>were</w:t>
        </w:r>
        <w:r>
          <w:t xml:space="preserve"> not</w:t>
        </w:r>
        <w:r w:rsidRPr="001128B2">
          <w:t xml:space="preserve"> </w:t>
        </w:r>
      </w:ins>
      <w:r w:rsidRPr="001128B2">
        <w:t xml:space="preserve">limited to: talking to others, doing work for another class, talking to their partner, </w:t>
      </w:r>
      <w:ins w:id="62" w:author="amichlowski" w:date="2010-11-02T22:41:00Z">
        <w:del w:id="63" w:author="Stacy Skarda" w:date="2010-11-04T18:52:00Z">
          <w:r w:rsidDel="006D40C7">
            <w:delText xml:space="preserve"> </w:delText>
          </w:r>
        </w:del>
      </w:ins>
      <w:r w:rsidRPr="001128B2">
        <w:t xml:space="preserve">staring into space, </w:t>
      </w:r>
      <w:del w:id="64" w:author="amichlowski" w:date="2010-11-02T22:41:00Z">
        <w:r w:rsidRPr="001128B2" w:rsidDel="000E0A34">
          <w:delText>etc</w:delText>
        </w:r>
      </w:del>
      <w:ins w:id="65" w:author="amichlowski" w:date="2010-11-02T22:41:00Z">
        <w:r>
          <w:t>and so forth</w:t>
        </w:r>
      </w:ins>
      <w:r w:rsidRPr="001128B2">
        <w:t>.  The students were unaware that their behavior was being monitored and recorded in order to keep my data as accurate as possible.  For the sake of demonstrating student be</w:t>
      </w:r>
      <w:r>
        <w:t xml:space="preserve">havior during </w:t>
      </w:r>
      <w:r w:rsidRPr="001128B2">
        <w:t>paper flashcard use</w:t>
      </w:r>
      <w:r>
        <w:t xml:space="preserve"> </w:t>
      </w:r>
      <w:r w:rsidRPr="001128B2">
        <w:t xml:space="preserve">and </w:t>
      </w:r>
      <w:proofErr w:type="spellStart"/>
      <w:r w:rsidRPr="001128B2">
        <w:t>iTouch</w:t>
      </w:r>
      <w:proofErr w:type="spellEnd"/>
      <w:r w:rsidRPr="001128B2">
        <w:t xml:space="preserve"> </w:t>
      </w:r>
      <w:r>
        <w:t>flashcard use,</w:t>
      </w:r>
      <w:r w:rsidRPr="001128B2">
        <w:t xml:space="preserve"> I have </w:t>
      </w:r>
      <w:r>
        <w:t>included a sample (Appendix G)</w:t>
      </w:r>
      <w:r w:rsidRPr="001128B2">
        <w:t xml:space="preserve">.  </w:t>
      </w:r>
    </w:p>
    <w:p w:rsidR="00BE5A28" w:rsidRPr="001128B2" w:rsidRDefault="00BE5A28" w:rsidP="00BE5A28">
      <w:pPr>
        <w:spacing w:line="480" w:lineRule="auto"/>
        <w:ind w:firstLine="720"/>
      </w:pPr>
      <w:r w:rsidRPr="001128B2">
        <w:t>The results gathered from the classroom observation form can be found in Figure 4</w:t>
      </w:r>
      <w:del w:id="66" w:author="amichlowski" w:date="2010-11-02T22:42:00Z">
        <w:r w:rsidDel="000E0A34">
          <w:delText xml:space="preserve"> on </w:delText>
        </w:r>
        <w:commentRangeStart w:id="67"/>
        <w:r w:rsidDel="000E0A34">
          <w:delText>the following page</w:delText>
        </w:r>
      </w:del>
      <w:r w:rsidRPr="001128B2">
        <w:t xml:space="preserve">.  </w:t>
      </w:r>
      <w:commentRangeEnd w:id="67"/>
      <w:r>
        <w:rPr>
          <w:rStyle w:val="CommentReference"/>
        </w:rPr>
        <w:commentReference w:id="67"/>
      </w:r>
      <w:r w:rsidRPr="001128B2">
        <w:t xml:space="preserve">When comparing the instances of off-task behavior occurring during use of paper and </w:t>
      </w:r>
      <w:proofErr w:type="spellStart"/>
      <w:r w:rsidRPr="001128B2">
        <w:t>iTouch</w:t>
      </w:r>
      <w:proofErr w:type="spellEnd"/>
      <w:r w:rsidRPr="001128B2">
        <w:t xml:space="preserve"> flashcards, I noticed that there seemed to be a trend.  </w:t>
      </w:r>
    </w:p>
    <w:p w:rsidR="00BE5A28" w:rsidRPr="001128B2" w:rsidRDefault="00BE5A28" w:rsidP="00BE5A28">
      <w:pPr>
        <w:spacing w:line="480" w:lineRule="auto"/>
        <w:rPr>
          <w:noProof/>
        </w:rPr>
      </w:pPr>
      <w:r w:rsidRPr="001128B2">
        <w:rPr>
          <w:noProof/>
        </w:rPr>
        <w:t xml:space="preserve"> </w:t>
      </w:r>
    </w:p>
    <w:p w:rsidR="00BE5A28" w:rsidRPr="001128B2" w:rsidRDefault="00BE5A28" w:rsidP="00BE5A28">
      <w:pPr>
        <w:spacing w:line="480" w:lineRule="auto"/>
        <w:rPr>
          <w:noProof/>
        </w:rPr>
      </w:pPr>
    </w:p>
    <w:p w:rsidR="00BE5A28" w:rsidRPr="001128B2" w:rsidRDefault="00BE5A28" w:rsidP="00BE5A28">
      <w:pPr>
        <w:spacing w:line="480" w:lineRule="auto"/>
        <w:rPr>
          <w:noProof/>
        </w:rPr>
      </w:pPr>
    </w:p>
    <w:p w:rsidR="00BE5A28" w:rsidRDefault="00BE5A28" w:rsidP="00BE5A28">
      <w:pPr>
        <w:spacing w:line="480" w:lineRule="auto"/>
        <w:rPr>
          <w:noProof/>
        </w:rPr>
      </w:pPr>
      <w:r w:rsidRPr="00A20DAB">
        <w:rPr>
          <w:noProof/>
        </w:rPr>
        <w:lastRenderedPageBreak/>
        <w:drawing>
          <wp:inline distT="0" distB="0" distL="0" distR="0">
            <wp:extent cx="4572000" cy="2743200"/>
            <wp:effectExtent l="19050" t="0" r="19050" b="0"/>
            <wp:docPr id="1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E5A28" w:rsidRPr="000659B6" w:rsidRDefault="00BE5A28" w:rsidP="00BE5A28">
      <w:pPr>
        <w:spacing w:line="480" w:lineRule="auto"/>
        <w:rPr>
          <w:i/>
          <w:noProof/>
        </w:rPr>
      </w:pPr>
      <w:r w:rsidRPr="000659B6">
        <w:rPr>
          <w:i/>
          <w:noProof/>
        </w:rPr>
        <w:t xml:space="preserve">Figure 4. </w:t>
      </w:r>
      <w:r w:rsidRPr="00017B37">
        <w:rPr>
          <w:noProof/>
        </w:rPr>
        <w:t>Off-task behavior.</w:t>
      </w:r>
    </w:p>
    <w:p w:rsidR="00BE5A28" w:rsidRDefault="00BE5A28" w:rsidP="00BE5A28">
      <w:pPr>
        <w:spacing w:line="480" w:lineRule="auto"/>
        <w:ind w:firstLine="720"/>
        <w:rPr>
          <w:noProof/>
        </w:rPr>
      </w:pPr>
      <w:r w:rsidRPr="001128B2">
        <w:rPr>
          <w:noProof/>
        </w:rPr>
        <w:t xml:space="preserve">According to my observations, there were many more instances of off-task behavior during paper flashcard use.  In fact, on day 3 of the iTouch flashcard use, </w:t>
      </w:r>
      <w:del w:id="68" w:author="amichlowski" w:date="2010-11-02T22:43:00Z">
        <w:r w:rsidRPr="001128B2" w:rsidDel="00A44766">
          <w:rPr>
            <w:noProof/>
          </w:rPr>
          <w:delText>there were</w:delText>
        </w:r>
      </w:del>
      <w:ins w:id="69" w:author="amichlowski" w:date="2010-11-02T22:43:00Z">
        <w:r>
          <w:rPr>
            <w:noProof/>
          </w:rPr>
          <w:t xml:space="preserve">I did not </w:t>
        </w:r>
      </w:ins>
      <w:ins w:id="70" w:author="amichlowski" w:date="2010-11-02T22:46:00Z">
        <w:r>
          <w:rPr>
            <w:noProof/>
          </w:rPr>
          <w:t>see</w:t>
        </w:r>
      </w:ins>
      <w:r w:rsidRPr="001128B2">
        <w:rPr>
          <w:noProof/>
        </w:rPr>
        <w:t xml:space="preserve"> </w:t>
      </w:r>
      <w:del w:id="71" w:author="amichlowski" w:date="2010-11-02T22:43:00Z">
        <w:r w:rsidRPr="001128B2" w:rsidDel="00A44766">
          <w:rPr>
            <w:noProof/>
          </w:rPr>
          <w:delText xml:space="preserve">no </w:delText>
        </w:r>
      </w:del>
      <w:ins w:id="72" w:author="amichlowski" w:date="2010-11-02T22:43:00Z">
        <w:r>
          <w:rPr>
            <w:noProof/>
          </w:rPr>
          <w:t>any</w:t>
        </w:r>
        <w:r w:rsidRPr="001128B2">
          <w:rPr>
            <w:noProof/>
          </w:rPr>
          <w:t xml:space="preserve"> </w:t>
        </w:r>
      </w:ins>
      <w:r w:rsidRPr="001128B2">
        <w:rPr>
          <w:noProof/>
        </w:rPr>
        <w:t>off-task behaviors.  The classroom was silent as students worked diligently to learn the vocabulary.  Another trend that the r</w:t>
      </w:r>
      <w:r>
        <w:rPr>
          <w:noProof/>
        </w:rPr>
        <w:t>esults show is that for each type</w:t>
      </w:r>
      <w:r w:rsidRPr="001128B2">
        <w:rPr>
          <w:noProof/>
        </w:rPr>
        <w:t xml:space="preserve"> of fla</w:t>
      </w:r>
      <w:r>
        <w:rPr>
          <w:noProof/>
        </w:rPr>
        <w:t xml:space="preserve">shcards, day 3 had </w:t>
      </w:r>
      <w:r w:rsidRPr="001128B2">
        <w:rPr>
          <w:noProof/>
        </w:rPr>
        <w:t xml:space="preserve">the least amount of off-task behaviors.  </w:t>
      </w:r>
      <w:r>
        <w:rPr>
          <w:noProof/>
        </w:rPr>
        <w:t xml:space="preserve">For each unit, day 3 was also when students took the quiz after </w:t>
      </w:r>
      <w:r w:rsidRPr="001128B2">
        <w:rPr>
          <w:noProof/>
        </w:rPr>
        <w:t>practicing with the flashcards</w:t>
      </w:r>
      <w:del w:id="73" w:author="amichlowski" w:date="2010-11-02T22:45:00Z">
        <w:r w:rsidRPr="001128B2" w:rsidDel="00A44766">
          <w:rPr>
            <w:noProof/>
          </w:rPr>
          <w:delText>.</w:delText>
        </w:r>
      </w:del>
      <w:ins w:id="74" w:author="amichlowski" w:date="2010-11-02T22:45:00Z">
        <w:r>
          <w:rPr>
            <w:noProof/>
          </w:rPr>
          <w:t>, which could be the reason behind less numbers of off-task behaviors observed.</w:t>
        </w:r>
      </w:ins>
    </w:p>
    <w:p w:rsidR="00BE5A28" w:rsidRDefault="00BE5A28" w:rsidP="00BE5A28">
      <w:pPr>
        <w:spacing w:line="480" w:lineRule="auto"/>
        <w:jc w:val="center"/>
        <w:rPr>
          <w:noProof/>
        </w:rPr>
      </w:pPr>
      <w:r>
        <w:rPr>
          <w:noProof/>
        </w:rPr>
        <w:t>Discussion</w:t>
      </w:r>
    </w:p>
    <w:p w:rsidR="00BE5A28" w:rsidRDefault="00BE5A28" w:rsidP="00BE5A28">
      <w:pPr>
        <w:spacing w:line="480" w:lineRule="auto"/>
        <w:rPr>
          <w:ins w:id="75" w:author="amichlowski" w:date="2010-11-02T22:49:00Z"/>
          <w:noProof/>
        </w:rPr>
      </w:pPr>
      <w:r>
        <w:rPr>
          <w:noProof/>
        </w:rPr>
        <w:tab/>
        <w:t>Prior to conducting the study, I believed that students would improve quiz scores and would be more motivated using the iTouch flashcards to practice vocabulary. However, my results show</w:t>
      </w:r>
      <w:ins w:id="76" w:author="Stacy Skarda" w:date="2010-11-07T19:09:00Z">
        <w:r>
          <w:rPr>
            <w:noProof/>
          </w:rPr>
          <w:t>ed</w:t>
        </w:r>
      </w:ins>
      <w:r>
        <w:rPr>
          <w:noProof/>
        </w:rPr>
        <w:t xml:space="preserve"> that only half of my hypothesis </w:t>
      </w:r>
      <w:ins w:id="77" w:author="Stacy Skarda" w:date="2010-11-07T19:09:00Z">
        <w:r>
          <w:rPr>
            <w:noProof/>
          </w:rPr>
          <w:t>wa</w:t>
        </w:r>
      </w:ins>
      <w:del w:id="78" w:author="Stacy Skarda" w:date="2010-11-07T19:09:00Z">
        <w:r w:rsidDel="00FA4684">
          <w:rPr>
            <w:noProof/>
          </w:rPr>
          <w:delText>i</w:delText>
        </w:r>
      </w:del>
      <w:r>
        <w:rPr>
          <w:noProof/>
        </w:rPr>
        <w:t xml:space="preserve">s true.  The latter half, that students would more motivated, was correct.  Classroom observations clearly showed that students were engrossed in the iTouch technology, which kept off task behavior to a minimum.  Also, </w:t>
      </w:r>
      <w:r>
        <w:rPr>
          <w:noProof/>
        </w:rPr>
        <w:lastRenderedPageBreak/>
        <w:t>according to the student surveys, they enjoyed using the iTouch flashcards and would even download th</w:t>
      </w:r>
      <w:r w:rsidR="00A7490F">
        <w:rPr>
          <w:noProof/>
        </w:rPr>
        <w:t>em to their own personal iPod</w:t>
      </w:r>
      <w:r>
        <w:rPr>
          <w:noProof/>
        </w:rPr>
        <w:t xml:space="preserve"> if they had one available.  </w:t>
      </w:r>
    </w:p>
    <w:p w:rsidR="00000000" w:rsidRDefault="00BE5A28">
      <w:pPr>
        <w:spacing w:line="480" w:lineRule="auto"/>
        <w:ind w:firstLine="720"/>
        <w:pPrChange w:id="79" w:author="amichlowski" w:date="2010-11-02T22:49:00Z">
          <w:pPr>
            <w:spacing w:line="480" w:lineRule="auto"/>
          </w:pPr>
        </w:pPrChange>
      </w:pPr>
      <w:commentRangeStart w:id="80"/>
      <w:r>
        <w:rPr>
          <w:noProof/>
        </w:rPr>
        <w:t xml:space="preserve">For the student motivation, I found </w:t>
      </w:r>
      <w:commentRangeEnd w:id="80"/>
      <w:r>
        <w:rPr>
          <w:rStyle w:val="CommentReference"/>
        </w:rPr>
        <w:commentReference w:id="80"/>
      </w:r>
      <w:r>
        <w:rPr>
          <w:noProof/>
        </w:rPr>
        <w:t xml:space="preserve">numerous correlations between other studies and my own.  I saw the same results as the teachers in the Wight County study who stated that students were more on task and talked less while using the technology </w:t>
      </w:r>
      <w:r w:rsidRPr="00AE4768">
        <w:t xml:space="preserve">(Brown </w:t>
      </w:r>
      <w:proofErr w:type="spellStart"/>
      <w:r w:rsidRPr="00AE4768">
        <w:t>Garrow</w:t>
      </w:r>
      <w:proofErr w:type="spellEnd"/>
      <w:r w:rsidRPr="00AE4768">
        <w:t xml:space="preserve">, 2009).   I also observed results similar to the study of Browne and </w:t>
      </w:r>
      <w:proofErr w:type="spellStart"/>
      <w:r w:rsidRPr="00AE4768">
        <w:t>Culligan</w:t>
      </w:r>
      <w:proofErr w:type="spellEnd"/>
      <w:r w:rsidRPr="00AE4768">
        <w:t xml:space="preserve"> (2008)</w:t>
      </w:r>
      <w:del w:id="81" w:author="amichlowski" w:date="2010-11-02T22:56:00Z">
        <w:r w:rsidRPr="00AE4768" w:rsidDel="00B56BB6">
          <w:delText>.</w:delText>
        </w:r>
      </w:del>
      <w:r w:rsidRPr="00AE4768">
        <w:t xml:space="preserve"> </w:t>
      </w:r>
      <w:del w:id="82" w:author="amichlowski" w:date="2010-11-02T22:56:00Z">
        <w:r w:rsidRPr="00AE4768" w:rsidDel="00B56BB6">
          <w:delText xml:space="preserve">They </w:delText>
        </w:r>
      </w:del>
      <w:ins w:id="83" w:author="amichlowski" w:date="2010-11-02T22:56:00Z">
        <w:r>
          <w:t>who</w:t>
        </w:r>
        <w:r w:rsidRPr="00AE4768">
          <w:t xml:space="preserve"> </w:t>
        </w:r>
      </w:ins>
      <w:r w:rsidRPr="00AE4768">
        <w:t xml:space="preserve">stated that traditional paper flashcards provided many issues to students, including struggling to keep track of packs of flashcards.  This was true in my study as well, where </w:t>
      </w:r>
      <w:ins w:id="84" w:author="Stacy Skarda" w:date="2010-11-04T18:36:00Z">
        <w:r>
          <w:t xml:space="preserve">over the three days of paper flashcard use, </w:t>
        </w:r>
      </w:ins>
      <w:ins w:id="85" w:author="Stacy Skarda" w:date="2010-11-04T18:43:00Z">
        <w:r>
          <w:t>an average of 13.6</w:t>
        </w:r>
      </w:ins>
      <w:ins w:id="86" w:author="Stacy Skarda" w:date="2010-11-04T18:44:00Z">
        <w:r>
          <w:t>%</w:t>
        </w:r>
      </w:ins>
      <w:ins w:id="87" w:author="Stacy Skarda" w:date="2010-11-04T18:43:00Z">
        <w:r>
          <w:t xml:space="preserve"> percent of students </w:t>
        </w:r>
      </w:ins>
      <w:ins w:id="88" w:author="Stacy Skarda" w:date="2010-11-04T18:36:00Z">
        <w:r>
          <w:t xml:space="preserve">were unable to practice because they did not have their flashcards with them in class. </w:t>
        </w:r>
      </w:ins>
      <w:ins w:id="89" w:author="Stacy Skarda" w:date="2010-11-04T18:37:00Z">
        <w:r>
          <w:t xml:space="preserve"> </w:t>
        </w:r>
      </w:ins>
    </w:p>
    <w:p w:rsidR="00BE5A28" w:rsidRDefault="00A7490F" w:rsidP="00BE5A28">
      <w:pPr>
        <w:spacing w:line="480" w:lineRule="auto"/>
      </w:pPr>
      <w:r>
        <w:tab/>
        <w:t xml:space="preserve">The first </w:t>
      </w:r>
      <w:r w:rsidR="00BE5A28">
        <w:t xml:space="preserve">half of my </w:t>
      </w:r>
      <w:proofErr w:type="gramStart"/>
      <w:r w:rsidR="00BE5A28">
        <w:t xml:space="preserve">hypothesis, that student quiz scores would improve with </w:t>
      </w:r>
      <w:proofErr w:type="spellStart"/>
      <w:r w:rsidR="00BE5A28">
        <w:t>iTouch</w:t>
      </w:r>
      <w:proofErr w:type="spellEnd"/>
      <w:r w:rsidR="00BE5A28">
        <w:t xml:space="preserve"> flashcards,</w:t>
      </w:r>
      <w:proofErr w:type="gramEnd"/>
      <w:r w:rsidR="00BE5A28">
        <w:t xml:space="preserve"> was proven untrue.  The average scores on the quiz after students used the </w:t>
      </w:r>
      <w:proofErr w:type="spellStart"/>
      <w:r w:rsidR="00BE5A28">
        <w:t>iTouch</w:t>
      </w:r>
      <w:proofErr w:type="spellEnd"/>
      <w:r w:rsidR="00BE5A28">
        <w:t xml:space="preserve">, was an entire grade lower than when they used the paper flashcards.  </w:t>
      </w:r>
      <w:r w:rsidR="00BE5A28">
        <w:rPr>
          <w:noProof/>
        </w:rPr>
        <w:t>I was very surprised to find this, although it did correlate with the study fro</w:t>
      </w:r>
      <w:r w:rsidR="00BE5A28" w:rsidRPr="00AE2E0E">
        <w:rPr>
          <w:noProof/>
        </w:rPr>
        <w:t xml:space="preserve">m Frigaard (2002) who found that </w:t>
      </w:r>
      <w:r w:rsidR="00BE5A28" w:rsidRPr="00AE2E0E">
        <w:t xml:space="preserve">using the lab to practice Spanish vocabulary did not impact student learning enough to utilize lab time for this purpose. In my study, </w:t>
      </w:r>
      <w:ins w:id="90" w:author="amichlowski" w:date="2010-11-02T22:59:00Z">
        <w:r w:rsidR="00BE5A28">
          <w:t xml:space="preserve">using </w:t>
        </w:r>
      </w:ins>
      <w:r w:rsidR="00BE5A28" w:rsidRPr="00AE2E0E">
        <w:t xml:space="preserve">the </w:t>
      </w:r>
      <w:proofErr w:type="spellStart"/>
      <w:r w:rsidR="00BE5A28" w:rsidRPr="00AE2E0E">
        <w:t>iTouch</w:t>
      </w:r>
      <w:proofErr w:type="spellEnd"/>
      <w:r w:rsidR="00BE5A28" w:rsidRPr="00AE2E0E">
        <w:t xml:space="preserve"> </w:t>
      </w:r>
      <w:del w:id="91" w:author="amichlowski" w:date="2010-11-02T22:59:00Z">
        <w:r w:rsidR="00BE5A28" w:rsidRPr="00AE2E0E" w:rsidDel="00B56BB6">
          <w:delText xml:space="preserve">use </w:delText>
        </w:r>
      </w:del>
      <w:r w:rsidR="00BE5A28" w:rsidRPr="00AE2E0E">
        <w:t xml:space="preserve">negatively impacted student learning, so using extra time in class to get set </w:t>
      </w:r>
      <w:r>
        <w:t>up and explain how to use them wa</w:t>
      </w:r>
      <w:r w:rsidR="00BE5A28" w:rsidRPr="00AE2E0E">
        <w:t>s not a wise use of time.</w:t>
      </w:r>
    </w:p>
    <w:p w:rsidR="00BE5A28" w:rsidRPr="00AE2E0E" w:rsidRDefault="00BE5A28" w:rsidP="00BE5A28">
      <w:pPr>
        <w:spacing w:line="480" w:lineRule="auto"/>
        <w:rPr>
          <w:i/>
        </w:rPr>
      </w:pPr>
      <w:r w:rsidRPr="00AE2E0E">
        <w:rPr>
          <w:i/>
        </w:rPr>
        <w:t>Limitations</w:t>
      </w:r>
    </w:p>
    <w:p w:rsidR="00BE5A28" w:rsidRDefault="00BE5A28" w:rsidP="00BE5A28">
      <w:pPr>
        <w:spacing w:line="480" w:lineRule="auto"/>
        <w:ind w:firstLine="720"/>
        <w:rPr>
          <w:noProof/>
        </w:rPr>
      </w:pPr>
      <w:r w:rsidRPr="00AE2E0E">
        <w:t>M</w:t>
      </w:r>
      <w:r w:rsidRPr="00AE2E0E">
        <w:rPr>
          <w:noProof/>
        </w:rPr>
        <w:t>y study</w:t>
      </w:r>
      <w:r>
        <w:rPr>
          <w:noProof/>
        </w:rPr>
        <w:t xml:space="preserve"> did have some limitations that may have affected quiz scores.  The iTouches used in the study were a classroom set provided by the school for in class use only.  Students were unable to take these home to practice their vocabulary.  With the paper flashcards, students were able to take them home to practice, perhaps increasing their quiz scores.  </w:t>
      </w:r>
    </w:p>
    <w:p w:rsidR="00BE5A28" w:rsidRDefault="00BE5A28" w:rsidP="00BE5A28">
      <w:pPr>
        <w:spacing w:line="480" w:lineRule="auto"/>
        <w:ind w:firstLine="720"/>
        <w:rPr>
          <w:noProof/>
        </w:rPr>
      </w:pPr>
      <w:r>
        <w:rPr>
          <w:noProof/>
        </w:rPr>
        <w:lastRenderedPageBreak/>
        <w:t xml:space="preserve">Another limitation of this study was the teaching that followed the use of the flashcards.  During the 3A unit, I was in the classroom using the flashcards with the students and followed flashcard use with more vocabulary practice. However, due to a medical leave during the 3B unit, </w:t>
      </w:r>
      <w:ins w:id="92" w:author="amichlowski" w:date="2010-11-02T23:01:00Z">
        <w:r>
          <w:rPr>
            <w:noProof/>
          </w:rPr>
          <w:t xml:space="preserve">it was </w:t>
        </w:r>
      </w:ins>
      <w:r>
        <w:rPr>
          <w:noProof/>
        </w:rPr>
        <w:t>a substitute</w:t>
      </w:r>
      <w:ins w:id="93" w:author="amichlowski" w:date="2010-11-02T23:01:00Z">
        <w:r>
          <w:rPr>
            <w:noProof/>
          </w:rPr>
          <w:t>, instead of m</w:t>
        </w:r>
      </w:ins>
      <w:ins w:id="94" w:author="amichlowski" w:date="2010-11-02T23:02:00Z">
        <w:r>
          <w:rPr>
            <w:noProof/>
          </w:rPr>
          <w:t>e</w:t>
        </w:r>
      </w:ins>
      <w:ins w:id="95" w:author="amichlowski" w:date="2010-11-02T23:01:00Z">
        <w:r>
          <w:rPr>
            <w:noProof/>
          </w:rPr>
          <w:t>, who</w:t>
        </w:r>
      </w:ins>
      <w:r>
        <w:rPr>
          <w:noProof/>
        </w:rPr>
        <w:t xml:space="preserve"> was in the classroom with the students before their quiz.  The substitute may have followed flashcard use </w:t>
      </w:r>
      <w:r w:rsidR="00A7490F">
        <w:rPr>
          <w:noProof/>
        </w:rPr>
        <w:t xml:space="preserve">each day </w:t>
      </w:r>
      <w:r>
        <w:rPr>
          <w:noProof/>
        </w:rPr>
        <w:t>with different vocabulary activities, which may have affected quiz scores.  I would like to try this study again in the spring semester when I will be in the classroom for both units.</w:t>
      </w:r>
    </w:p>
    <w:p w:rsidR="00BE5A28" w:rsidRDefault="00BE5A28" w:rsidP="00BE5A28">
      <w:pPr>
        <w:spacing w:line="480" w:lineRule="auto"/>
        <w:ind w:firstLine="720"/>
        <w:rPr>
          <w:noProof/>
        </w:rPr>
      </w:pPr>
      <w:r>
        <w:rPr>
          <w:noProof/>
        </w:rPr>
        <w:t>Time is always a limitation in the classroom, as it was in my study</w:t>
      </w:r>
      <w:del w:id="96" w:author="amichlowski" w:date="2010-11-02T23:02:00Z">
        <w:r w:rsidDel="00BA64E1">
          <w:rPr>
            <w:noProof/>
          </w:rPr>
          <w:delText xml:space="preserve"> as well</w:delText>
        </w:r>
      </w:del>
      <w:r>
        <w:rPr>
          <w:noProof/>
        </w:rPr>
        <w:t>.  I was only able to compare results over two units.  Continuing the study and using iTouch flashcards and paper flashcards for more unit</w:t>
      </w:r>
      <w:r w:rsidR="00A7490F">
        <w:rPr>
          <w:noProof/>
        </w:rPr>
        <w:t>s</w:t>
      </w:r>
      <w:r>
        <w:rPr>
          <w:noProof/>
        </w:rPr>
        <w:t xml:space="preserve"> may provide more extensive results.  I do believe the results of my study are significant, however, to show that even though students may be more motivated to use technology, their learning may not necessarily improve because of it.  The study also only included </w:t>
      </w:r>
      <w:commentRangeStart w:id="97"/>
      <w:r>
        <w:rPr>
          <w:noProof/>
        </w:rPr>
        <w:t>48</w:t>
      </w:r>
      <w:commentRangeEnd w:id="97"/>
      <w:r>
        <w:rPr>
          <w:rStyle w:val="CommentReference"/>
        </w:rPr>
        <w:commentReference w:id="97"/>
      </w:r>
      <w:r>
        <w:rPr>
          <w:noProof/>
        </w:rPr>
        <w:t xml:space="preserve"> students from the fall semester of Spanish. </w:t>
      </w:r>
      <w:ins w:id="98" w:author="amichlowski" w:date="2010-11-12T14:36:00Z">
        <w:r>
          <w:rPr>
            <w:noProof/>
          </w:rPr>
          <w:t xml:space="preserve"> </w:t>
        </w:r>
      </w:ins>
      <w:r>
        <w:rPr>
          <w:noProof/>
        </w:rPr>
        <w:t xml:space="preserve">Continuing the study into the spring semester and widening it to more Spanish I students may </w:t>
      </w:r>
      <w:del w:id="99" w:author="amichlowski" w:date="2010-11-02T23:03:00Z">
        <w:r w:rsidDel="00BA64E1">
          <w:rPr>
            <w:noProof/>
          </w:rPr>
          <w:delText>affect the</w:delText>
        </w:r>
      </w:del>
      <w:ins w:id="100" w:author="amichlowski" w:date="2010-11-02T23:03:00Z">
        <w:r>
          <w:rPr>
            <w:noProof/>
          </w:rPr>
          <w:t>render different</w:t>
        </w:r>
      </w:ins>
      <w:r>
        <w:rPr>
          <w:noProof/>
        </w:rPr>
        <w:t xml:space="preserve"> results.</w:t>
      </w:r>
    </w:p>
    <w:p w:rsidR="001C3873" w:rsidRDefault="001C3873" w:rsidP="001C3873">
      <w:pPr>
        <w:spacing w:line="480" w:lineRule="auto"/>
        <w:jc w:val="center"/>
      </w:pPr>
    </w:p>
    <w:p w:rsidR="007D1383" w:rsidRDefault="007D1383" w:rsidP="007D1383">
      <w:pPr>
        <w:spacing w:line="480" w:lineRule="auto"/>
        <w:jc w:val="center"/>
      </w:pPr>
      <w:r>
        <w:t>Reflection</w:t>
      </w:r>
    </w:p>
    <w:p w:rsidR="007D1383" w:rsidRDefault="007D1383" w:rsidP="007D1383">
      <w:pPr>
        <w:spacing w:line="480" w:lineRule="auto"/>
        <w:ind w:firstLine="720"/>
      </w:pPr>
      <w:r>
        <w:t xml:space="preserve">Overall, the action research process went smoothly for me.  Since the beginning of the research corresponded with the beginning of the school year, it was very easy to get parent and student signatures and approval for the study.  I received 100% of signatures back with very little extra effort. </w:t>
      </w:r>
    </w:p>
    <w:p w:rsidR="007D1383" w:rsidRDefault="007D1383" w:rsidP="007D1383">
      <w:pPr>
        <w:spacing w:line="480" w:lineRule="auto"/>
        <w:ind w:firstLine="720"/>
      </w:pPr>
      <w:r>
        <w:t xml:space="preserve"> One obstacle I did have was collaborating with my substitute in order to determine the days to use the iPod Touch in the classroom.  In the future, I would prefer to do all of the teaching and planning for these units.  Another obstacle that I needed to work out was using the </w:t>
      </w:r>
      <w:proofErr w:type="spellStart"/>
      <w:r>
        <w:lastRenderedPageBreak/>
        <w:t>iTouches</w:t>
      </w:r>
      <w:proofErr w:type="spellEnd"/>
      <w:r>
        <w:t xml:space="preserve"> in the classroom for the first time. </w:t>
      </w:r>
      <w:r w:rsidR="00A7490F">
        <w:t xml:space="preserve"> The classroom set of </w:t>
      </w:r>
      <w:proofErr w:type="spellStart"/>
      <w:r w:rsidR="00A7490F">
        <w:t>iTouches</w:t>
      </w:r>
      <w:proofErr w:type="spellEnd"/>
      <w:r w:rsidR="00A7490F">
        <w:t xml:space="preserve"> we</w:t>
      </w:r>
      <w:r>
        <w:t>re new to our school, so I needed to have a good check out procedure for students so I knew they would use their iPod responsibly and not tak</w:t>
      </w:r>
      <w:r w:rsidR="00A7490F">
        <w:t>e pictures, change settings, and so forth.  This wa</w:t>
      </w:r>
      <w:r>
        <w:t>s also th</w:t>
      </w:r>
      <w:r w:rsidR="00A7490F">
        <w:t>e first year that our school had</w:t>
      </w:r>
      <w:r>
        <w:t xml:space="preserve"> </w:t>
      </w:r>
      <w:proofErr w:type="spellStart"/>
      <w:r>
        <w:t>WiFi</w:t>
      </w:r>
      <w:proofErr w:type="spellEnd"/>
      <w:r>
        <w:t xml:space="preserve">, so having students log in on the first day of iPod use was a little tricky, since some logins did not work for students.  Luckily, they were able to log on to the school network as guests, so they were still able to download the flashcards on the </w:t>
      </w:r>
      <w:proofErr w:type="spellStart"/>
      <w:r>
        <w:t>iTouches</w:t>
      </w:r>
      <w:proofErr w:type="spellEnd"/>
      <w:r>
        <w:t>.</w:t>
      </w:r>
    </w:p>
    <w:p w:rsidR="007D1383" w:rsidRDefault="00A7490F" w:rsidP="007D1383">
      <w:pPr>
        <w:spacing w:line="480" w:lineRule="auto"/>
        <w:ind w:firstLine="720"/>
      </w:pPr>
      <w:r>
        <w:t>I was</w:t>
      </w:r>
      <w:r w:rsidR="007D1383">
        <w:t xml:space="preserve"> very surprised at the results of my study.  I always assumed that if students were more motivated to study, they would perform better on the te</w:t>
      </w:r>
      <w:r>
        <w:t>st.  The results that students we</w:t>
      </w:r>
      <w:r w:rsidR="007D1383">
        <w:t>re more motivated with technology confirms my belief that technology is on the rise and students are more engaged and like using technology whenever they can get their hands on it.  However, I assumed that motivation would equate to high</w:t>
      </w:r>
      <w:r>
        <w:t>er grades on the quizzes.  I kne</w:t>
      </w:r>
      <w:r w:rsidR="007D1383">
        <w:t xml:space="preserve">w that students were unable to take home the </w:t>
      </w:r>
      <w:proofErr w:type="spellStart"/>
      <w:r w:rsidR="007D1383">
        <w:t>iTouch</w:t>
      </w:r>
      <w:proofErr w:type="spellEnd"/>
      <w:r w:rsidR="007D1383">
        <w:t xml:space="preserve"> to practice their flashcards, but I did not expect that to make a huge difference.  A further question that I would add to the survey is “Did you use the paper flashcards to study at home?”  As much as students hate</w:t>
      </w:r>
      <w:r>
        <w:t>d</w:t>
      </w:r>
      <w:r w:rsidR="007D1383">
        <w:t xml:space="preserve"> making flashcards in class, their quiz results show</w:t>
      </w:r>
      <w:r>
        <w:t>ed</w:t>
      </w:r>
      <w:r w:rsidR="007D1383">
        <w:t xml:space="preserve"> that they were useful and improved achievement.  This really supports me having students create flashcards in class</w:t>
      </w:r>
      <w:r>
        <w:t xml:space="preserve"> in the future</w:t>
      </w:r>
      <w:r w:rsidR="007D1383">
        <w:t xml:space="preserve">. </w:t>
      </w:r>
    </w:p>
    <w:p w:rsidR="007D1383" w:rsidRDefault="007D1383" w:rsidP="007D1383">
      <w:pPr>
        <w:spacing w:line="480" w:lineRule="auto"/>
      </w:pPr>
      <w:r>
        <w:tab/>
        <w:t xml:space="preserve">Even though my students did not have improved quiz scores with the technology in class, I succeeded in that I used the </w:t>
      </w:r>
      <w:proofErr w:type="spellStart"/>
      <w:r>
        <w:t>iTouches</w:t>
      </w:r>
      <w:proofErr w:type="spellEnd"/>
      <w:r>
        <w:t xml:space="preserve"> for the firs</w:t>
      </w:r>
      <w:r w:rsidR="00A7490F">
        <w:t>t time with the students.  I kne</w:t>
      </w:r>
      <w:r>
        <w:t xml:space="preserve">w that many students have </w:t>
      </w:r>
      <w:r w:rsidR="00A7490F">
        <w:t xml:space="preserve">personal </w:t>
      </w:r>
      <w:proofErr w:type="spellStart"/>
      <w:r>
        <w:t>iTouches</w:t>
      </w:r>
      <w:proofErr w:type="spellEnd"/>
      <w:r>
        <w:t>, but I believe using them in school gave them an awareness of the capabilities</w:t>
      </w:r>
      <w:r w:rsidR="00A7490F">
        <w:t xml:space="preserve"> of the technology</w:t>
      </w:r>
      <w:r>
        <w:t xml:space="preserve">.  There are many educational applications that can help students with school, but I feel that very few students use their </w:t>
      </w:r>
      <w:proofErr w:type="spellStart"/>
      <w:r>
        <w:t>iTouches</w:t>
      </w:r>
      <w:proofErr w:type="spellEnd"/>
      <w:r>
        <w:t xml:space="preserve"> for educational purposes.  By bringing the </w:t>
      </w:r>
      <w:proofErr w:type="spellStart"/>
      <w:r>
        <w:t>iTou</w:t>
      </w:r>
      <w:r w:rsidR="00D11399">
        <w:t>ches</w:t>
      </w:r>
      <w:proofErr w:type="spellEnd"/>
      <w:r w:rsidR="00D11399">
        <w:t xml:space="preserve"> into the classroom, </w:t>
      </w:r>
      <w:r>
        <w:t xml:space="preserve">I exposed students to another use of their </w:t>
      </w:r>
      <w:proofErr w:type="spellStart"/>
      <w:r>
        <w:lastRenderedPageBreak/>
        <w:t>iTouch</w:t>
      </w:r>
      <w:proofErr w:type="spellEnd"/>
      <w:r>
        <w:t xml:space="preserve"> and sparked their curiosity to see how else they can use the </w:t>
      </w:r>
      <w:proofErr w:type="spellStart"/>
      <w:r>
        <w:t>iTouch</w:t>
      </w:r>
      <w:proofErr w:type="spellEnd"/>
      <w:r>
        <w:t xml:space="preserve"> to further their education. </w:t>
      </w:r>
    </w:p>
    <w:p w:rsidR="007D1383" w:rsidRPr="005C3D31" w:rsidRDefault="007D1383" w:rsidP="007D1383">
      <w:pPr>
        <w:spacing w:line="480" w:lineRule="auto"/>
        <w:rPr>
          <w:i/>
        </w:rPr>
      </w:pPr>
      <w:r w:rsidRPr="005C3D31">
        <w:rPr>
          <w:i/>
        </w:rPr>
        <w:t>Recommendations</w:t>
      </w:r>
    </w:p>
    <w:p w:rsidR="007D1383" w:rsidRDefault="007D1383" w:rsidP="007D1383">
      <w:pPr>
        <w:spacing w:line="480" w:lineRule="auto"/>
        <w:ind w:firstLine="720"/>
      </w:pPr>
      <w:r>
        <w:t xml:space="preserve">If I were to try this study again, I would use two classes; one to use the paper flashcards and one to use the </w:t>
      </w:r>
      <w:proofErr w:type="spellStart"/>
      <w:r>
        <w:t>iTouch</w:t>
      </w:r>
      <w:proofErr w:type="spellEnd"/>
      <w:r>
        <w:t xml:space="preserve"> flashcards, and I would track their quiz scores throughout the semester.  Such a study may offer more </w:t>
      </w:r>
      <w:proofErr w:type="spellStart"/>
      <w:r>
        <w:t>generalizable</w:t>
      </w:r>
      <w:proofErr w:type="spellEnd"/>
      <w:r>
        <w:t xml:space="preserve"> results over a longer period of time.  I would also make sure to be in the classroom teaching for both units, so I can confirm that students received the same instruction after flashcard use and before the quiz. </w:t>
      </w:r>
    </w:p>
    <w:p w:rsidR="007D1383" w:rsidRPr="00951491" w:rsidRDefault="007D1383" w:rsidP="00951491">
      <w:pPr>
        <w:spacing w:line="480" w:lineRule="auto"/>
        <w:ind w:firstLine="720"/>
      </w:pPr>
      <w:r>
        <w:t xml:space="preserve">A further question that I have as a result of my study is if students writing the words on their paper flashcards made a difference to the learning of the words.  On the paper flashcards, students had practice when they wrote the words to create the flashcards.  However, the </w:t>
      </w:r>
      <w:proofErr w:type="spellStart"/>
      <w:r>
        <w:t>iTouch</w:t>
      </w:r>
      <w:proofErr w:type="spellEnd"/>
      <w:r>
        <w:t xml:space="preserve"> flashcards were already made and available for quick download, so students did not write those words to practice.  As further research, I would design a study to see if writing the words affects quiz scores.</w:t>
      </w:r>
    </w:p>
    <w:p w:rsidR="007D1383" w:rsidRPr="005C3D31" w:rsidRDefault="007D1383" w:rsidP="007D1383">
      <w:pPr>
        <w:spacing w:line="480" w:lineRule="auto"/>
        <w:rPr>
          <w:i/>
        </w:rPr>
      </w:pPr>
      <w:r w:rsidRPr="005C3D31">
        <w:rPr>
          <w:i/>
        </w:rPr>
        <w:t>Future Plan of Action</w:t>
      </w:r>
    </w:p>
    <w:p w:rsidR="007D1383" w:rsidRDefault="007D1383" w:rsidP="007D1383">
      <w:pPr>
        <w:spacing w:line="480" w:lineRule="auto"/>
        <w:ind w:firstLine="720"/>
      </w:pPr>
      <w:r>
        <w:t>This study has affected how I prepare students with vocabulary. My results show</w:t>
      </w:r>
      <w:r w:rsidR="00D11399">
        <w:t>ed</w:t>
      </w:r>
      <w:r>
        <w:t xml:space="preserve"> that paper </w:t>
      </w:r>
      <w:r w:rsidR="00D11399">
        <w:t>flashcards work.  I usually had</w:t>
      </w:r>
      <w:r>
        <w:t xml:space="preserve"> students </w:t>
      </w:r>
      <w:r w:rsidR="00D11399">
        <w:t xml:space="preserve">who </w:t>
      </w:r>
      <w:r>
        <w:t>complain</w:t>
      </w:r>
      <w:r w:rsidR="00D11399">
        <w:t>ed</w:t>
      </w:r>
      <w:r>
        <w:t xml:space="preserve"> about making them, but I am glad to have support for them.  To increase motivation, I plan to use a mixture of paper and </w:t>
      </w:r>
      <w:proofErr w:type="spellStart"/>
      <w:r>
        <w:t>iTouch</w:t>
      </w:r>
      <w:proofErr w:type="spellEnd"/>
      <w:r>
        <w:t xml:space="preserve"> flashcards within the same unit.  If they make the flashcards to use at home, we can still use the </w:t>
      </w:r>
      <w:proofErr w:type="spellStart"/>
      <w:r>
        <w:t>iTouch</w:t>
      </w:r>
      <w:proofErr w:type="spellEnd"/>
      <w:r>
        <w:t xml:space="preserve"> in class and hopefully have good quiz scores and good motivation. I also want to continue using technology in the classroom, but now realize that vocabulary memorization may not be the best way to do so.  I may be able to use technology in situations that affect students more, like communicating with other cultures or having students create movies about culture. </w:t>
      </w:r>
      <w:r>
        <w:lastRenderedPageBreak/>
        <w:t>Instead of spending valuable time with technology on vocabulary</w:t>
      </w:r>
      <w:r w:rsidR="00D11399">
        <w:t>, I plan to focus on other parts of the curriculum</w:t>
      </w:r>
      <w:r>
        <w:t>.</w:t>
      </w:r>
    </w:p>
    <w:p w:rsidR="007D1383" w:rsidRDefault="007D1383" w:rsidP="007D1383">
      <w:pPr>
        <w:spacing w:line="480" w:lineRule="auto"/>
        <w:ind w:firstLine="720"/>
      </w:pPr>
      <w:r w:rsidRPr="000D276D">
        <w:t xml:space="preserve"> </w:t>
      </w:r>
      <w:r>
        <w:t xml:space="preserve">I plan to share this study with my colleagues.  As colleagues try to incorporate technology into their classrooms, especially the </w:t>
      </w:r>
      <w:proofErr w:type="spellStart"/>
      <w:r>
        <w:t>iTouch</w:t>
      </w:r>
      <w:proofErr w:type="spellEnd"/>
      <w:r>
        <w:t xml:space="preserve"> flashcards that are fairly easy to use in class, after seeing the results of my study, I believe there are better ways to use the </w:t>
      </w:r>
      <w:proofErr w:type="spellStart"/>
      <w:r>
        <w:t>iTouch</w:t>
      </w:r>
      <w:proofErr w:type="spellEnd"/>
      <w:r>
        <w:t xml:space="preserve"> rather than to learn vocabulary from flashcards.  The </w:t>
      </w:r>
      <w:proofErr w:type="spellStart"/>
      <w:r>
        <w:t>iTouch</w:t>
      </w:r>
      <w:proofErr w:type="spellEnd"/>
      <w:r>
        <w:t xml:space="preserve"> has many educational applications that teachers can use and I would advise my colleagues to find uses other than flashcards since they do not seem to improve student achievement.  </w:t>
      </w:r>
    </w:p>
    <w:p w:rsidR="007D1383" w:rsidRDefault="007D1383" w:rsidP="007D1383">
      <w:pPr>
        <w:spacing w:line="480" w:lineRule="auto"/>
        <w:ind w:firstLine="720"/>
      </w:pPr>
      <w:r>
        <w:t xml:space="preserve">I also plan to share this study with my students.  I want them to see the results of their quiz scores with paper flashcards and see what their insight is into why the quiz scores were lower after using the </w:t>
      </w:r>
      <w:proofErr w:type="spellStart"/>
      <w:r>
        <w:t>iTouch</w:t>
      </w:r>
      <w:proofErr w:type="spellEnd"/>
      <w:r>
        <w:t xml:space="preserve">.  </w:t>
      </w:r>
    </w:p>
    <w:p w:rsidR="007D1383" w:rsidRDefault="007D1383" w:rsidP="007D1383">
      <w:pPr>
        <w:spacing w:line="480" w:lineRule="auto"/>
        <w:ind w:firstLine="720"/>
      </w:pPr>
      <w:r>
        <w:t xml:space="preserve">I do not </w:t>
      </w:r>
      <w:r w:rsidR="00D11399">
        <w:t>plan to publish this report, but</w:t>
      </w:r>
      <w:r>
        <w:t xml:space="preserve"> I would like to continue the research into the spring semester with more students using the recommendations that I have after doing this study.  When I have more results that include more students and </w:t>
      </w:r>
      <w:r w:rsidR="00D11399">
        <w:t>fewer limitations</w:t>
      </w:r>
      <w:r>
        <w:t xml:space="preserve">, I will think about publishing the study for others to compare their research to mine. </w:t>
      </w:r>
    </w:p>
    <w:p w:rsidR="007D1383" w:rsidRDefault="007D1383" w:rsidP="007D1383">
      <w:pPr>
        <w:spacing w:line="480" w:lineRule="auto"/>
        <w:ind w:firstLine="720"/>
      </w:pPr>
      <w:r>
        <w:t>With technology use increasing in the world, it is important that our students are exposed to a wide range of educational experiences with technology.  Even if students are more motivated by the technology use like they are with the iPod Touches, we, as educators, need to make sure we are providing students with experiences that will also increase student achievement.</w:t>
      </w:r>
    </w:p>
    <w:p w:rsidR="007D1383" w:rsidRDefault="007D1383" w:rsidP="007D1383">
      <w:pPr>
        <w:spacing w:line="480" w:lineRule="auto"/>
        <w:ind w:firstLine="720"/>
      </w:pPr>
    </w:p>
    <w:p w:rsidR="00951491" w:rsidRDefault="00951491" w:rsidP="00951491">
      <w:pPr>
        <w:pStyle w:val="BodyTextIndent"/>
        <w:spacing w:line="480" w:lineRule="auto"/>
        <w:ind w:left="0"/>
        <w:outlineLvl w:val="0"/>
      </w:pPr>
    </w:p>
    <w:p w:rsidR="00D11399" w:rsidRDefault="00D11399" w:rsidP="00951491">
      <w:pPr>
        <w:pStyle w:val="BodyTextIndent"/>
        <w:spacing w:line="480" w:lineRule="auto"/>
        <w:ind w:left="0"/>
        <w:jc w:val="center"/>
        <w:outlineLvl w:val="0"/>
      </w:pPr>
    </w:p>
    <w:p w:rsidR="00D11399" w:rsidRDefault="00D11399" w:rsidP="00951491">
      <w:pPr>
        <w:pStyle w:val="BodyTextIndent"/>
        <w:spacing w:line="480" w:lineRule="auto"/>
        <w:ind w:left="0"/>
        <w:jc w:val="center"/>
        <w:outlineLvl w:val="0"/>
      </w:pPr>
    </w:p>
    <w:p w:rsidR="00CA27A8" w:rsidRDefault="00CA27A8" w:rsidP="00951491">
      <w:pPr>
        <w:pStyle w:val="BodyTextIndent"/>
        <w:spacing w:line="480" w:lineRule="auto"/>
        <w:ind w:left="0"/>
        <w:jc w:val="center"/>
        <w:outlineLvl w:val="0"/>
      </w:pPr>
      <w:r w:rsidRPr="003327E2">
        <w:lastRenderedPageBreak/>
        <w:t>References</w:t>
      </w:r>
    </w:p>
    <w:p w:rsidR="00CA27A8" w:rsidRDefault="00CA27A8" w:rsidP="00CA27A8">
      <w:pPr>
        <w:pStyle w:val="BodyTextIndent"/>
        <w:spacing w:line="480" w:lineRule="auto"/>
        <w:ind w:left="720" w:hanging="720"/>
        <w:outlineLvl w:val="0"/>
        <w:rPr>
          <w:rFonts w:eastAsiaTheme="minorHAnsi"/>
        </w:rPr>
      </w:pPr>
      <w:r>
        <w:t xml:space="preserve">Brown </w:t>
      </w:r>
      <w:proofErr w:type="spellStart"/>
      <w:r>
        <w:t>Garrow</w:t>
      </w:r>
      <w:proofErr w:type="spellEnd"/>
      <w:r>
        <w:t xml:space="preserve">, H. (2009, November 13).  </w:t>
      </w:r>
      <w:proofErr w:type="gramStart"/>
      <w:r>
        <w:t>Education with a personal (iPod) Touch.</w:t>
      </w:r>
      <w:proofErr w:type="gramEnd"/>
      <w:r>
        <w:t xml:space="preserve"> </w:t>
      </w:r>
      <w:r>
        <w:rPr>
          <w:i/>
        </w:rPr>
        <w:t>The Virginian-Pilot (VA)</w:t>
      </w:r>
      <w:r>
        <w:t xml:space="preserve">, </w:t>
      </w:r>
      <w:r>
        <w:rPr>
          <w:rFonts w:eastAsiaTheme="minorHAnsi"/>
        </w:rPr>
        <w:t xml:space="preserve">Retrieved from Newspaper Source </w:t>
      </w:r>
      <w:proofErr w:type="gramStart"/>
      <w:r>
        <w:rPr>
          <w:rFonts w:eastAsiaTheme="minorHAnsi"/>
        </w:rPr>
        <w:t>Plus</w:t>
      </w:r>
      <w:proofErr w:type="gramEnd"/>
      <w:r>
        <w:rPr>
          <w:rFonts w:eastAsiaTheme="minorHAnsi"/>
        </w:rPr>
        <w:t xml:space="preserve"> Database</w:t>
      </w:r>
    </w:p>
    <w:p w:rsidR="00CA27A8" w:rsidRPr="004F0E3A" w:rsidRDefault="00CA27A8" w:rsidP="00CA27A8">
      <w:pPr>
        <w:pStyle w:val="BodyTextIndent"/>
        <w:spacing w:line="480" w:lineRule="auto"/>
        <w:ind w:left="720" w:hanging="720"/>
        <w:outlineLvl w:val="0"/>
        <w:rPr>
          <w:rFonts w:eastAsiaTheme="minorHAnsi"/>
        </w:rPr>
      </w:pPr>
      <w:proofErr w:type="gramStart"/>
      <w:r>
        <w:rPr>
          <w:rFonts w:eastAsiaTheme="minorHAnsi"/>
        </w:rPr>
        <w:t xml:space="preserve">Browne, C. &amp; </w:t>
      </w:r>
      <w:proofErr w:type="spellStart"/>
      <w:r>
        <w:rPr>
          <w:rFonts w:eastAsiaTheme="minorHAnsi"/>
        </w:rPr>
        <w:t>Culligan</w:t>
      </w:r>
      <w:proofErr w:type="spellEnd"/>
      <w:r>
        <w:rPr>
          <w:rFonts w:eastAsiaTheme="minorHAnsi"/>
        </w:rPr>
        <w:t>, B. (2008).</w:t>
      </w:r>
      <w:proofErr w:type="gramEnd"/>
      <w:r>
        <w:rPr>
          <w:rFonts w:eastAsiaTheme="minorHAnsi"/>
        </w:rPr>
        <w:t xml:space="preserve"> </w:t>
      </w:r>
      <w:commentRangeStart w:id="101"/>
      <w:proofErr w:type="gramStart"/>
      <w:r w:rsidRPr="004F0E3A">
        <w:rPr>
          <w:rFonts w:eastAsiaTheme="minorHAnsi"/>
        </w:rPr>
        <w:t xml:space="preserve">Combining </w:t>
      </w:r>
      <w:del w:id="102" w:author="amichlowski" w:date="2010-07-21T17:54:00Z">
        <w:r w:rsidRPr="004F0E3A" w:rsidDel="00B70443">
          <w:rPr>
            <w:rFonts w:eastAsiaTheme="minorHAnsi"/>
          </w:rPr>
          <w:delText xml:space="preserve">Technology </w:delText>
        </w:r>
      </w:del>
      <w:ins w:id="103" w:author="amichlowski" w:date="2010-07-21T17:54:00Z">
        <w:r>
          <w:rPr>
            <w:rFonts w:eastAsiaTheme="minorHAnsi"/>
          </w:rPr>
          <w:t>t</w:t>
        </w:r>
        <w:r w:rsidRPr="004F0E3A">
          <w:rPr>
            <w:rFonts w:eastAsiaTheme="minorHAnsi"/>
          </w:rPr>
          <w:t xml:space="preserve">echnology </w:t>
        </w:r>
      </w:ins>
      <w:r w:rsidRPr="004F0E3A">
        <w:rPr>
          <w:rFonts w:eastAsiaTheme="minorHAnsi"/>
        </w:rPr>
        <w:t>and</w:t>
      </w:r>
      <w:r>
        <w:rPr>
          <w:rFonts w:eastAsiaTheme="minorHAnsi"/>
        </w:rPr>
        <w:t xml:space="preserve"> </w:t>
      </w:r>
      <w:r w:rsidRPr="004F0E3A">
        <w:rPr>
          <w:rFonts w:eastAsiaTheme="minorHAnsi"/>
        </w:rPr>
        <w:t xml:space="preserve">IRT </w:t>
      </w:r>
      <w:del w:id="104" w:author="amichlowski" w:date="2010-07-21T17:54:00Z">
        <w:r w:rsidRPr="004F0E3A" w:rsidDel="00B70443">
          <w:rPr>
            <w:rFonts w:eastAsiaTheme="minorHAnsi"/>
          </w:rPr>
          <w:delText xml:space="preserve">Testing </w:delText>
        </w:r>
      </w:del>
      <w:ins w:id="105" w:author="amichlowski" w:date="2010-07-21T17:54:00Z">
        <w:r>
          <w:rPr>
            <w:rFonts w:eastAsiaTheme="minorHAnsi"/>
          </w:rPr>
          <w:t>t</w:t>
        </w:r>
        <w:r w:rsidRPr="004F0E3A">
          <w:rPr>
            <w:rFonts w:eastAsiaTheme="minorHAnsi"/>
          </w:rPr>
          <w:t xml:space="preserve">esting </w:t>
        </w:r>
      </w:ins>
      <w:r w:rsidRPr="004F0E3A">
        <w:rPr>
          <w:rFonts w:eastAsiaTheme="minorHAnsi"/>
        </w:rPr>
        <w:t xml:space="preserve">to </w:t>
      </w:r>
      <w:del w:id="106" w:author="amichlowski" w:date="2010-07-21T17:54:00Z">
        <w:r w:rsidRPr="004F0E3A" w:rsidDel="00B70443">
          <w:rPr>
            <w:rFonts w:eastAsiaTheme="minorHAnsi"/>
          </w:rPr>
          <w:delText>Build</w:delText>
        </w:r>
        <w:r w:rsidDel="00B70443">
          <w:rPr>
            <w:rFonts w:eastAsiaTheme="minorHAnsi"/>
          </w:rPr>
          <w:delText xml:space="preserve"> </w:delText>
        </w:r>
      </w:del>
      <w:ins w:id="107" w:author="amichlowski" w:date="2010-07-21T17:54:00Z">
        <w:r>
          <w:rPr>
            <w:rFonts w:eastAsiaTheme="minorHAnsi"/>
          </w:rPr>
          <w:t>b</w:t>
        </w:r>
        <w:r w:rsidRPr="004F0E3A">
          <w:rPr>
            <w:rFonts w:eastAsiaTheme="minorHAnsi"/>
          </w:rPr>
          <w:t>uild</w:t>
        </w:r>
        <w:r>
          <w:rPr>
            <w:rFonts w:eastAsiaTheme="minorHAnsi"/>
          </w:rPr>
          <w:t xml:space="preserve"> </w:t>
        </w:r>
      </w:ins>
      <w:del w:id="108" w:author="amichlowski" w:date="2010-07-21T17:54:00Z">
        <w:r w:rsidRPr="004F0E3A" w:rsidDel="00B70443">
          <w:rPr>
            <w:rFonts w:eastAsiaTheme="minorHAnsi"/>
          </w:rPr>
          <w:delText xml:space="preserve">Student </w:delText>
        </w:r>
      </w:del>
      <w:ins w:id="109" w:author="amichlowski" w:date="2010-07-21T17:54:00Z">
        <w:r>
          <w:rPr>
            <w:rFonts w:eastAsiaTheme="minorHAnsi"/>
          </w:rPr>
          <w:t>s</w:t>
        </w:r>
        <w:r w:rsidRPr="004F0E3A">
          <w:rPr>
            <w:rFonts w:eastAsiaTheme="minorHAnsi"/>
          </w:rPr>
          <w:t xml:space="preserve">tudent </w:t>
        </w:r>
      </w:ins>
      <w:del w:id="110" w:author="amichlowski" w:date="2010-07-21T17:54:00Z">
        <w:r w:rsidRPr="004F0E3A" w:rsidDel="00B70443">
          <w:rPr>
            <w:rFonts w:eastAsiaTheme="minorHAnsi"/>
          </w:rPr>
          <w:delText xml:space="preserve">Knowledge </w:delText>
        </w:r>
      </w:del>
      <w:ins w:id="111" w:author="amichlowski" w:date="2010-07-21T17:54:00Z">
        <w:r>
          <w:rPr>
            <w:rFonts w:eastAsiaTheme="minorHAnsi"/>
          </w:rPr>
          <w:t>k</w:t>
        </w:r>
        <w:r w:rsidRPr="004F0E3A">
          <w:rPr>
            <w:rFonts w:eastAsiaTheme="minorHAnsi"/>
          </w:rPr>
          <w:t xml:space="preserve">nowledge </w:t>
        </w:r>
      </w:ins>
      <w:r w:rsidRPr="004F0E3A">
        <w:rPr>
          <w:rFonts w:eastAsiaTheme="minorHAnsi"/>
        </w:rPr>
        <w:t xml:space="preserve">of </w:t>
      </w:r>
      <w:del w:id="112" w:author="amichlowski" w:date="2010-07-21T17:54:00Z">
        <w:r w:rsidRPr="004F0E3A" w:rsidDel="00B70443">
          <w:rPr>
            <w:rFonts w:eastAsiaTheme="minorHAnsi"/>
          </w:rPr>
          <w:delText>High</w:delText>
        </w:r>
        <w:r w:rsidDel="00B70443">
          <w:rPr>
            <w:rFonts w:eastAsiaTheme="minorHAnsi"/>
          </w:rPr>
          <w:delText xml:space="preserve"> </w:delText>
        </w:r>
      </w:del>
      <w:ins w:id="113" w:author="amichlowski" w:date="2010-07-21T17:54:00Z">
        <w:r>
          <w:rPr>
            <w:rFonts w:eastAsiaTheme="minorHAnsi"/>
          </w:rPr>
          <w:t>h</w:t>
        </w:r>
        <w:r w:rsidRPr="004F0E3A">
          <w:rPr>
            <w:rFonts w:eastAsiaTheme="minorHAnsi"/>
          </w:rPr>
          <w:t>igh</w:t>
        </w:r>
        <w:r>
          <w:rPr>
            <w:rFonts w:eastAsiaTheme="minorHAnsi"/>
          </w:rPr>
          <w:t xml:space="preserve"> </w:t>
        </w:r>
      </w:ins>
      <w:del w:id="114" w:author="amichlowski" w:date="2010-07-21T17:54:00Z">
        <w:r w:rsidRPr="004F0E3A" w:rsidDel="00B70443">
          <w:rPr>
            <w:rFonts w:eastAsiaTheme="minorHAnsi"/>
          </w:rPr>
          <w:delText xml:space="preserve">Frequency </w:delText>
        </w:r>
      </w:del>
      <w:ins w:id="115" w:author="amichlowski" w:date="2010-07-21T17:54:00Z">
        <w:r>
          <w:rPr>
            <w:rFonts w:eastAsiaTheme="minorHAnsi"/>
          </w:rPr>
          <w:t>f</w:t>
        </w:r>
        <w:r w:rsidRPr="004F0E3A">
          <w:rPr>
            <w:rFonts w:eastAsiaTheme="minorHAnsi"/>
          </w:rPr>
          <w:t xml:space="preserve">requency </w:t>
        </w:r>
      </w:ins>
      <w:del w:id="116" w:author="amichlowski" w:date="2010-07-21T17:55:00Z">
        <w:r w:rsidRPr="004F0E3A" w:rsidDel="00B70443">
          <w:rPr>
            <w:rFonts w:eastAsiaTheme="minorHAnsi"/>
          </w:rPr>
          <w:delText>Vocabulary</w:delText>
        </w:r>
      </w:del>
      <w:ins w:id="117" w:author="amichlowski" w:date="2010-07-21T17:55:00Z">
        <w:r>
          <w:rPr>
            <w:rFonts w:eastAsiaTheme="minorHAnsi"/>
          </w:rPr>
          <w:t>v</w:t>
        </w:r>
        <w:r w:rsidRPr="004F0E3A">
          <w:rPr>
            <w:rFonts w:eastAsiaTheme="minorHAnsi"/>
          </w:rPr>
          <w:t>ocabulary</w:t>
        </w:r>
      </w:ins>
      <w:r>
        <w:rPr>
          <w:rFonts w:eastAsiaTheme="minorHAnsi"/>
        </w:rPr>
        <w:t>.</w:t>
      </w:r>
      <w:proofErr w:type="gramEnd"/>
      <w:r>
        <w:rPr>
          <w:rFonts w:eastAsiaTheme="minorHAnsi"/>
        </w:rPr>
        <w:t xml:space="preserve"> </w:t>
      </w:r>
      <w:commentRangeEnd w:id="101"/>
      <w:r>
        <w:rPr>
          <w:rStyle w:val="CommentReference"/>
        </w:rPr>
        <w:commentReference w:id="101"/>
      </w:r>
      <w:r w:rsidRPr="004F0E3A">
        <w:rPr>
          <w:rFonts w:eastAsiaTheme="minorHAnsi"/>
          <w:i/>
        </w:rPr>
        <w:t>The JALT CALL Journal</w:t>
      </w:r>
      <w:r>
        <w:rPr>
          <w:rFonts w:eastAsiaTheme="minorHAnsi"/>
          <w:i/>
        </w:rPr>
        <w:t>, 4</w:t>
      </w:r>
      <w:r>
        <w:rPr>
          <w:rFonts w:eastAsiaTheme="minorHAnsi"/>
        </w:rPr>
        <w:t>(2), 3-16.</w:t>
      </w:r>
    </w:p>
    <w:p w:rsidR="00CA27A8" w:rsidRDefault="00CA27A8" w:rsidP="00CA27A8">
      <w:pPr>
        <w:pStyle w:val="BodyTextIndent"/>
        <w:spacing w:line="480" w:lineRule="auto"/>
        <w:ind w:left="720" w:hanging="720"/>
        <w:outlineLvl w:val="0"/>
      </w:pPr>
      <w:proofErr w:type="spellStart"/>
      <w:r>
        <w:t>Frigaard</w:t>
      </w:r>
      <w:proofErr w:type="spellEnd"/>
      <w:r>
        <w:t>, A. (2002). Does the c</w:t>
      </w:r>
      <w:commentRangeStart w:id="118"/>
      <w:r>
        <w:t xml:space="preserve">omputer lab improve student performance on vocabulary, grammar, and listening comprehension? </w:t>
      </w:r>
      <w:commentRangeEnd w:id="118"/>
      <w:r>
        <w:rPr>
          <w:rStyle w:val="CommentReference"/>
        </w:rPr>
        <w:commentReference w:id="118"/>
      </w:r>
      <w:proofErr w:type="gramStart"/>
      <w:r>
        <w:t>(Master’s thesis).</w:t>
      </w:r>
      <w:proofErr w:type="gramEnd"/>
      <w:r>
        <w:t xml:space="preserve"> Retrieved from </w:t>
      </w:r>
      <w:hyperlink r:id="rId15" w:history="1">
        <w:r w:rsidRPr="00AF4A51">
          <w:rPr>
            <w:rStyle w:val="Hyperlink"/>
          </w:rPr>
          <w:t>http://www.eric.ed.gov/PDFS/ED476749.pdf</w:t>
        </w:r>
      </w:hyperlink>
      <w:r>
        <w:t xml:space="preserve"> </w:t>
      </w:r>
    </w:p>
    <w:p w:rsidR="005F1D7C" w:rsidRDefault="005F1D7C" w:rsidP="00CA27A8">
      <w:pPr>
        <w:pStyle w:val="BodyTextIndent"/>
        <w:spacing w:line="480" w:lineRule="auto"/>
        <w:ind w:left="720" w:hanging="720"/>
        <w:outlineLvl w:val="0"/>
      </w:pPr>
      <w:proofErr w:type="spellStart"/>
      <w:r>
        <w:t>GraphPad</w:t>
      </w:r>
      <w:proofErr w:type="spellEnd"/>
      <w:r>
        <w:t xml:space="preserve"> Quick </w:t>
      </w:r>
      <w:proofErr w:type="spellStart"/>
      <w:r>
        <w:t>Calcs</w:t>
      </w:r>
      <w:proofErr w:type="spellEnd"/>
      <w:r>
        <w:t xml:space="preserve">: t test calculator.  Retrieved from </w:t>
      </w:r>
      <w:hyperlink r:id="rId16" w:history="1">
        <w:r w:rsidR="005F69BC" w:rsidRPr="005F69BC">
          <w:rPr>
            <w:rStyle w:val="Hyperlink"/>
          </w:rPr>
          <w:t>http://www.graphpad.com/quickcalcs/ttest1.cfm</w:t>
        </w:r>
      </w:hyperlink>
    </w:p>
    <w:p w:rsidR="00CA27A8" w:rsidRPr="002328E4" w:rsidRDefault="00CA27A8" w:rsidP="00CA27A8">
      <w:pPr>
        <w:autoSpaceDE w:val="0"/>
        <w:autoSpaceDN w:val="0"/>
        <w:adjustRightInd w:val="0"/>
        <w:spacing w:line="480" w:lineRule="auto"/>
        <w:rPr>
          <w:color w:val="000000"/>
        </w:rPr>
      </w:pPr>
      <w:proofErr w:type="spellStart"/>
      <w:proofErr w:type="gramStart"/>
      <w:r w:rsidRPr="002328E4">
        <w:rPr>
          <w:color w:val="000000"/>
        </w:rPr>
        <w:t>Gulek</w:t>
      </w:r>
      <w:proofErr w:type="spellEnd"/>
      <w:r w:rsidRPr="002328E4">
        <w:rPr>
          <w:color w:val="000000"/>
        </w:rPr>
        <w:t>, J. C. &amp;</w:t>
      </w:r>
      <w:r>
        <w:rPr>
          <w:color w:val="000000"/>
        </w:rPr>
        <w:t xml:space="preserve"> </w:t>
      </w:r>
      <w:proofErr w:type="spellStart"/>
      <w:r>
        <w:rPr>
          <w:color w:val="000000"/>
        </w:rPr>
        <w:t>Demirtas</w:t>
      </w:r>
      <w:proofErr w:type="spellEnd"/>
      <w:r>
        <w:rPr>
          <w:color w:val="000000"/>
        </w:rPr>
        <w:t>, H. (2005).</w:t>
      </w:r>
      <w:proofErr w:type="gramEnd"/>
      <w:r>
        <w:rPr>
          <w:color w:val="000000"/>
        </w:rPr>
        <w:t xml:space="preserve"> Learning w</w:t>
      </w:r>
      <w:commentRangeStart w:id="119"/>
      <w:r>
        <w:rPr>
          <w:color w:val="000000"/>
        </w:rPr>
        <w:t>ith technology</w:t>
      </w:r>
      <w:commentRangeEnd w:id="119"/>
      <w:r>
        <w:rPr>
          <w:rStyle w:val="CommentReference"/>
        </w:rPr>
        <w:commentReference w:id="119"/>
      </w:r>
      <w:r>
        <w:rPr>
          <w:color w:val="000000"/>
        </w:rPr>
        <w:t>: The i</w:t>
      </w:r>
      <w:commentRangeStart w:id="120"/>
      <w:r>
        <w:rPr>
          <w:color w:val="000000"/>
        </w:rPr>
        <w:t>mpact of laptop u</w:t>
      </w:r>
      <w:r w:rsidRPr="002328E4">
        <w:rPr>
          <w:color w:val="000000"/>
        </w:rPr>
        <w:t>se</w:t>
      </w:r>
    </w:p>
    <w:p w:rsidR="00CA27A8" w:rsidRPr="002328E4" w:rsidRDefault="00CA27A8" w:rsidP="00CA27A8">
      <w:pPr>
        <w:autoSpaceDE w:val="0"/>
        <w:autoSpaceDN w:val="0"/>
        <w:adjustRightInd w:val="0"/>
        <w:spacing w:line="480" w:lineRule="auto"/>
        <w:ind w:left="720"/>
        <w:rPr>
          <w:color w:val="000000"/>
        </w:rPr>
      </w:pPr>
      <w:proofErr w:type="gramStart"/>
      <w:r>
        <w:rPr>
          <w:color w:val="000000"/>
        </w:rPr>
        <w:t>on</w:t>
      </w:r>
      <w:proofErr w:type="gramEnd"/>
      <w:r>
        <w:rPr>
          <w:color w:val="000000"/>
        </w:rPr>
        <w:t xml:space="preserve"> student a</w:t>
      </w:r>
      <w:r w:rsidRPr="002328E4">
        <w:rPr>
          <w:color w:val="000000"/>
        </w:rPr>
        <w:t>chievement</w:t>
      </w:r>
      <w:commentRangeEnd w:id="120"/>
      <w:r>
        <w:rPr>
          <w:rStyle w:val="CommentReference"/>
        </w:rPr>
        <w:commentReference w:id="120"/>
      </w:r>
      <w:r w:rsidRPr="002328E4">
        <w:rPr>
          <w:color w:val="000000"/>
        </w:rPr>
        <w:t xml:space="preserve">. </w:t>
      </w:r>
      <w:proofErr w:type="gramStart"/>
      <w:r w:rsidRPr="002328E4">
        <w:rPr>
          <w:i/>
          <w:iCs/>
          <w:color w:val="000000"/>
        </w:rPr>
        <w:t>Journal of Technology, Learning, and Assessment, 3</w:t>
      </w:r>
      <w:r w:rsidRPr="002328E4">
        <w:rPr>
          <w:color w:val="000000"/>
        </w:rPr>
        <w:t>(2).</w:t>
      </w:r>
      <w:proofErr w:type="gramEnd"/>
    </w:p>
    <w:p w:rsidR="00CA27A8" w:rsidRPr="000303E1" w:rsidRDefault="00CA27A8" w:rsidP="00CA27A8">
      <w:pPr>
        <w:autoSpaceDE w:val="0"/>
        <w:autoSpaceDN w:val="0"/>
        <w:adjustRightInd w:val="0"/>
        <w:spacing w:line="480" w:lineRule="auto"/>
        <w:rPr>
          <w:rFonts w:eastAsiaTheme="minorHAnsi"/>
          <w:i/>
        </w:rPr>
      </w:pPr>
      <w:r>
        <w:rPr>
          <w:rFonts w:eastAsiaTheme="minorHAnsi"/>
        </w:rPr>
        <w:t>Jones S. &amp; Fox</w:t>
      </w:r>
      <w:r w:rsidRPr="002328E4">
        <w:rPr>
          <w:rFonts w:eastAsiaTheme="minorHAnsi"/>
        </w:rPr>
        <w:t>,</w:t>
      </w:r>
      <w:r>
        <w:rPr>
          <w:rFonts w:eastAsiaTheme="minorHAnsi"/>
        </w:rPr>
        <w:t xml:space="preserve"> S. (2009). </w:t>
      </w:r>
      <w:proofErr w:type="gramStart"/>
      <w:r>
        <w:rPr>
          <w:rFonts w:eastAsiaTheme="minorHAnsi"/>
        </w:rPr>
        <w:t>Generations online in 2009.</w:t>
      </w:r>
      <w:proofErr w:type="gramEnd"/>
      <w:r w:rsidRPr="002328E4">
        <w:rPr>
          <w:rFonts w:eastAsiaTheme="minorHAnsi"/>
        </w:rPr>
        <w:t xml:space="preserve"> </w:t>
      </w:r>
      <w:r w:rsidRPr="000303E1">
        <w:rPr>
          <w:rFonts w:eastAsiaTheme="minorHAnsi"/>
          <w:i/>
        </w:rPr>
        <w:t>PEW Internet &amp; American</w:t>
      </w:r>
    </w:p>
    <w:p w:rsidR="00CA27A8" w:rsidRDefault="00CA27A8" w:rsidP="00CA27A8">
      <w:pPr>
        <w:pStyle w:val="BodyTextIndent"/>
        <w:tabs>
          <w:tab w:val="left" w:pos="720"/>
        </w:tabs>
        <w:spacing w:line="480" w:lineRule="auto"/>
        <w:ind w:left="720"/>
        <w:outlineLvl w:val="0"/>
        <w:rPr>
          <w:rFonts w:eastAsiaTheme="minorHAnsi"/>
        </w:rPr>
      </w:pPr>
      <w:proofErr w:type="gramStart"/>
      <w:r w:rsidRPr="000303E1">
        <w:rPr>
          <w:rFonts w:eastAsiaTheme="minorHAnsi"/>
          <w:i/>
        </w:rPr>
        <w:t>Life Project</w:t>
      </w:r>
      <w:r>
        <w:rPr>
          <w:rFonts w:eastAsiaTheme="minorHAnsi"/>
        </w:rPr>
        <w:t>.</w:t>
      </w:r>
      <w:proofErr w:type="gramEnd"/>
      <w:r>
        <w:rPr>
          <w:rFonts w:eastAsiaTheme="minorHAnsi"/>
        </w:rPr>
        <w:t xml:space="preserve"> Retrieved from </w:t>
      </w:r>
      <w:hyperlink r:id="rId17" w:history="1">
        <w:r w:rsidRPr="00AE629D">
          <w:rPr>
            <w:rStyle w:val="Hyperlink"/>
            <w:rFonts w:eastAsiaTheme="minorHAnsi"/>
          </w:rPr>
          <w:t>http://www.pewinternet.org/Reports/2009/Generations-Online-in-2009.aspx?r=1</w:t>
        </w:r>
      </w:hyperlink>
    </w:p>
    <w:p w:rsidR="00CA27A8" w:rsidRPr="00E31ABA" w:rsidRDefault="00CA27A8" w:rsidP="00CA27A8">
      <w:pPr>
        <w:pStyle w:val="BodyTextIndent"/>
        <w:tabs>
          <w:tab w:val="left" w:pos="720"/>
        </w:tabs>
        <w:spacing w:line="480" w:lineRule="auto"/>
        <w:ind w:left="720" w:hanging="720"/>
        <w:outlineLvl w:val="0"/>
        <w:rPr>
          <w:rFonts w:eastAsiaTheme="minorHAnsi"/>
          <w:i/>
        </w:rPr>
      </w:pPr>
      <w:r>
        <w:rPr>
          <w:rFonts w:eastAsiaTheme="minorHAnsi"/>
        </w:rPr>
        <w:t xml:space="preserve">Middleton, M. (2009, November 29). Program brings new technology to </w:t>
      </w:r>
      <w:proofErr w:type="spellStart"/>
      <w:r>
        <w:rPr>
          <w:rFonts w:eastAsiaTheme="minorHAnsi"/>
        </w:rPr>
        <w:t>Dogan</w:t>
      </w:r>
      <w:proofErr w:type="spellEnd"/>
      <w:r>
        <w:rPr>
          <w:rFonts w:eastAsiaTheme="minorHAnsi"/>
        </w:rPr>
        <w:t xml:space="preserve"> students. </w:t>
      </w:r>
      <w:r>
        <w:rPr>
          <w:rFonts w:eastAsiaTheme="minorHAnsi"/>
          <w:i/>
        </w:rPr>
        <w:t xml:space="preserve">Tyler Telegraph (TX). </w:t>
      </w:r>
      <w:r>
        <w:rPr>
          <w:rFonts w:eastAsiaTheme="minorHAnsi"/>
        </w:rPr>
        <w:t xml:space="preserve">Retrieved from </w:t>
      </w:r>
      <w:hyperlink r:id="rId18" w:history="1">
        <w:r w:rsidRPr="00AF4A51">
          <w:rPr>
            <w:rStyle w:val="Hyperlink"/>
            <w:rFonts w:eastAsiaTheme="minorHAnsi"/>
          </w:rPr>
          <w:t>http://web.ebscohost.com/ehost/detail?vid=6&amp;hid=12&amp;sid=a45e848f-b634-4ab4-96ac-6efcfb69a62b%40sessionmgr13&amp;bdata=JnNpdGU9ZWhvc3QtbGl2ZQ%3d%3d#db=n5h&amp;AN=2W63252708017</w:t>
        </w:r>
      </w:hyperlink>
    </w:p>
    <w:p w:rsidR="00CA27A8" w:rsidRDefault="00CA27A8" w:rsidP="00CA27A8">
      <w:pPr>
        <w:pStyle w:val="BodyTextIndent"/>
        <w:tabs>
          <w:tab w:val="left" w:pos="720"/>
        </w:tabs>
        <w:spacing w:line="480" w:lineRule="auto"/>
        <w:ind w:left="0"/>
        <w:outlineLvl w:val="0"/>
        <w:rPr>
          <w:rFonts w:eastAsiaTheme="minorHAnsi"/>
        </w:rPr>
      </w:pPr>
      <w:r>
        <w:rPr>
          <w:rFonts w:eastAsiaTheme="minorHAnsi"/>
        </w:rPr>
        <w:t xml:space="preserve">Murray, C. (2010). </w:t>
      </w:r>
      <w:commentRangeStart w:id="121"/>
      <w:proofErr w:type="gramStart"/>
      <w:r>
        <w:rPr>
          <w:rFonts w:eastAsiaTheme="minorHAnsi"/>
        </w:rPr>
        <w:t>Mobile learning in the classroom.</w:t>
      </w:r>
      <w:proofErr w:type="gramEnd"/>
      <w:r>
        <w:rPr>
          <w:rFonts w:eastAsiaTheme="minorHAnsi"/>
        </w:rPr>
        <w:t xml:space="preserve"> </w:t>
      </w:r>
      <w:commentRangeEnd w:id="121"/>
      <w:r>
        <w:rPr>
          <w:rStyle w:val="CommentReference"/>
        </w:rPr>
        <w:commentReference w:id="121"/>
      </w:r>
      <w:r>
        <w:rPr>
          <w:rFonts w:eastAsiaTheme="minorHAnsi"/>
          <w:i/>
        </w:rPr>
        <w:t xml:space="preserve">Agora, 45, </w:t>
      </w:r>
      <w:r w:rsidRPr="005E14A7">
        <w:rPr>
          <w:rFonts w:eastAsiaTheme="minorHAnsi"/>
        </w:rPr>
        <w:t>48-54.</w:t>
      </w:r>
    </w:p>
    <w:p w:rsidR="00194419" w:rsidRPr="00194419" w:rsidRDefault="00194419" w:rsidP="00194419">
      <w:pPr>
        <w:pStyle w:val="BodyTextIndent"/>
        <w:tabs>
          <w:tab w:val="left" w:pos="0"/>
        </w:tabs>
        <w:spacing w:line="480" w:lineRule="auto"/>
        <w:ind w:left="720" w:hanging="720"/>
        <w:outlineLvl w:val="0"/>
        <w:rPr>
          <w:rFonts w:eastAsiaTheme="minorHAnsi"/>
        </w:rPr>
      </w:pPr>
      <w:proofErr w:type="gramStart"/>
      <w:r>
        <w:rPr>
          <w:rFonts w:eastAsiaTheme="minorHAnsi"/>
        </w:rPr>
        <w:lastRenderedPageBreak/>
        <w:t xml:space="preserve">Palo Boyles, P., Met, M., Sayers, R., &amp; Eubanks </w:t>
      </w:r>
      <w:proofErr w:type="spellStart"/>
      <w:r>
        <w:rPr>
          <w:rFonts w:eastAsiaTheme="minorHAnsi"/>
        </w:rPr>
        <w:t>Wargin</w:t>
      </w:r>
      <w:proofErr w:type="spellEnd"/>
      <w:r>
        <w:rPr>
          <w:rFonts w:eastAsiaTheme="minorHAnsi"/>
        </w:rPr>
        <w:t>, C. (2004).</w:t>
      </w:r>
      <w:proofErr w:type="gramEnd"/>
      <w:r>
        <w:rPr>
          <w:rFonts w:eastAsiaTheme="minorHAnsi"/>
        </w:rPr>
        <w:t xml:space="preserve">  </w:t>
      </w:r>
      <w:proofErr w:type="spellStart"/>
      <w:proofErr w:type="gramStart"/>
      <w:r>
        <w:rPr>
          <w:rFonts w:eastAsiaTheme="minorHAnsi"/>
          <w:i/>
        </w:rPr>
        <w:t>Realidades</w:t>
      </w:r>
      <w:proofErr w:type="spellEnd"/>
      <w:r>
        <w:rPr>
          <w:rFonts w:eastAsiaTheme="minorHAnsi"/>
          <w:i/>
        </w:rPr>
        <w:t xml:space="preserve"> 1.</w:t>
      </w:r>
      <w:proofErr w:type="gramEnd"/>
      <w:r>
        <w:rPr>
          <w:rFonts w:eastAsiaTheme="minorHAnsi"/>
          <w:i/>
        </w:rPr>
        <w:t xml:space="preserve"> </w:t>
      </w:r>
      <w:r>
        <w:rPr>
          <w:rFonts w:eastAsiaTheme="minorHAnsi"/>
        </w:rPr>
        <w:t>Massachusetts: Pearson Prentice Hall.</w:t>
      </w:r>
    </w:p>
    <w:p w:rsidR="00CA27A8" w:rsidRDefault="00CA27A8" w:rsidP="00CA27A8">
      <w:pPr>
        <w:pStyle w:val="BodyTextIndent"/>
        <w:tabs>
          <w:tab w:val="left" w:pos="720"/>
        </w:tabs>
        <w:spacing w:line="480" w:lineRule="auto"/>
        <w:ind w:left="720" w:hanging="720"/>
        <w:outlineLvl w:val="0"/>
        <w:rPr>
          <w:rFonts w:ascii="Arial" w:hAnsi="Arial"/>
          <w:sz w:val="18"/>
        </w:rPr>
      </w:pPr>
      <w:r>
        <w:rPr>
          <w:rFonts w:eastAsiaTheme="minorHAnsi"/>
        </w:rPr>
        <w:t xml:space="preserve">Young, L. (2009, February 19). Just the right touch: </w:t>
      </w:r>
      <w:proofErr w:type="spellStart"/>
      <w:r>
        <w:rPr>
          <w:rFonts w:eastAsiaTheme="minorHAnsi"/>
        </w:rPr>
        <w:t>Culbreth</w:t>
      </w:r>
      <w:proofErr w:type="spellEnd"/>
      <w:r>
        <w:rPr>
          <w:rFonts w:eastAsiaTheme="minorHAnsi"/>
        </w:rPr>
        <w:t xml:space="preserve"> students show off their iPod Touch capabilities. </w:t>
      </w:r>
      <w:proofErr w:type="gramStart"/>
      <w:r w:rsidRPr="00E31ABA">
        <w:rPr>
          <w:rFonts w:eastAsiaTheme="minorHAnsi"/>
          <w:i/>
        </w:rPr>
        <w:t>The Herald-Sun (NC).</w:t>
      </w:r>
      <w:proofErr w:type="gramEnd"/>
      <w:r>
        <w:rPr>
          <w:rFonts w:eastAsiaTheme="minorHAnsi"/>
          <w:i/>
        </w:rPr>
        <w:t xml:space="preserve"> </w:t>
      </w:r>
      <w:r>
        <w:rPr>
          <w:rFonts w:eastAsiaTheme="minorHAnsi"/>
        </w:rPr>
        <w:t xml:space="preserve">Retrieved from </w:t>
      </w:r>
      <w:hyperlink r:id="rId19" w:history="1">
        <w:r w:rsidRPr="00AF4A51">
          <w:rPr>
            <w:rStyle w:val="Hyperlink"/>
            <w:rFonts w:eastAsiaTheme="minorHAnsi"/>
          </w:rPr>
          <w:t>http://web.ebscohost.com/ehost/detail?vid=8&amp;hid=12&amp;sid=a45e848f-b634-4ab4-96ac-6efcfb69a62b%40sessionmgr13&amp;bdata=JnNpdGU9ZWhvc3QtbGl2ZQ%3d%3d#db=n5h&amp;AN=2W62W63235657288</w:t>
        </w:r>
      </w:hyperlink>
      <w:commentRangeStart w:id="122"/>
      <w:r>
        <w:rPr>
          <w:rFonts w:ascii="Arial" w:hAnsi="Arial"/>
          <w:sz w:val="18"/>
        </w:rPr>
        <w:t xml:space="preserve"> </w:t>
      </w:r>
      <w:commentRangeEnd w:id="122"/>
      <w:r>
        <w:rPr>
          <w:rStyle w:val="CommentReference"/>
        </w:rPr>
        <w:commentReference w:id="122"/>
      </w: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CA2D59" w:rsidRDefault="00CA2D59" w:rsidP="007372BC">
      <w:pPr>
        <w:pStyle w:val="BlockText"/>
        <w:jc w:val="center"/>
        <w:rPr>
          <w:sz w:val="24"/>
          <w:szCs w:val="24"/>
        </w:rPr>
      </w:pPr>
    </w:p>
    <w:p w:rsidR="001C3873" w:rsidRDefault="001C3873" w:rsidP="007372BC">
      <w:pPr>
        <w:pStyle w:val="BlockText"/>
        <w:jc w:val="center"/>
        <w:rPr>
          <w:sz w:val="24"/>
          <w:szCs w:val="24"/>
        </w:rPr>
      </w:pPr>
    </w:p>
    <w:p w:rsidR="007372BC" w:rsidRPr="003327E2" w:rsidRDefault="007372BC" w:rsidP="007372BC">
      <w:pPr>
        <w:pStyle w:val="BlockText"/>
        <w:jc w:val="center"/>
        <w:rPr>
          <w:i/>
          <w:sz w:val="24"/>
          <w:szCs w:val="24"/>
        </w:rPr>
      </w:pPr>
      <w:r w:rsidRPr="003327E2">
        <w:rPr>
          <w:sz w:val="24"/>
          <w:szCs w:val="24"/>
        </w:rPr>
        <w:lastRenderedPageBreak/>
        <w:t xml:space="preserve">APPENDIX </w:t>
      </w:r>
      <w:r w:rsidRPr="003327E2">
        <w:rPr>
          <w:iCs/>
          <w:sz w:val="24"/>
          <w:szCs w:val="24"/>
        </w:rPr>
        <w:t>A</w:t>
      </w:r>
      <w:r w:rsidRPr="003327E2">
        <w:rPr>
          <w:i/>
          <w:iCs/>
          <w:sz w:val="24"/>
          <w:szCs w:val="24"/>
        </w:rPr>
        <w:t xml:space="preserve">. </w:t>
      </w:r>
      <w:r w:rsidRPr="003327E2">
        <w:rPr>
          <w:iCs/>
          <w:sz w:val="24"/>
          <w:szCs w:val="24"/>
        </w:rPr>
        <w:t>IRB Approval</w:t>
      </w:r>
    </w:p>
    <w:p w:rsidR="007372BC" w:rsidRPr="003327E2" w:rsidRDefault="007372BC" w:rsidP="007372BC">
      <w:pPr>
        <w:pStyle w:val="BlockText"/>
        <w:jc w:val="center"/>
        <w:rPr>
          <w:sz w:val="24"/>
          <w:szCs w:val="24"/>
        </w:rPr>
      </w:pPr>
    </w:p>
    <w:p w:rsidR="007372BC" w:rsidRPr="003327E2" w:rsidRDefault="007372BC" w:rsidP="007372BC"/>
    <w:tbl>
      <w:tblPr>
        <w:tblW w:w="0" w:type="auto"/>
        <w:tblCellSpacing w:w="15" w:type="dxa"/>
        <w:tblCellMar>
          <w:left w:w="0" w:type="dxa"/>
          <w:right w:w="0" w:type="dxa"/>
        </w:tblCellMar>
        <w:tblLook w:val="04A0"/>
      </w:tblPr>
      <w:tblGrid>
        <w:gridCol w:w="9324"/>
        <w:gridCol w:w="36"/>
        <w:gridCol w:w="60"/>
      </w:tblGrid>
      <w:tr w:rsidR="00B82673" w:rsidTr="00B82673">
        <w:trPr>
          <w:tblCellSpacing w:w="15" w:type="dxa"/>
        </w:trPr>
        <w:tc>
          <w:tcPr>
            <w:tcW w:w="0" w:type="auto"/>
            <w:vAlign w:val="center"/>
            <w:hideMark/>
          </w:tcPr>
          <w:p w:rsidR="00B82673" w:rsidRPr="00B82673" w:rsidRDefault="00B82673" w:rsidP="00B82673">
            <w:pPr>
              <w:spacing w:before="100" w:beforeAutospacing="1" w:after="100" w:afterAutospacing="1"/>
            </w:pPr>
            <w:r w:rsidRPr="00B82673">
              <w:t xml:space="preserve">Researcher Name: Stacy </w:t>
            </w:r>
            <w:proofErr w:type="spellStart"/>
            <w:r w:rsidRPr="00B82673">
              <w:t>Skarda</w:t>
            </w:r>
            <w:proofErr w:type="spellEnd"/>
          </w:p>
          <w:p w:rsidR="00B82673" w:rsidRPr="00B82673" w:rsidRDefault="00B82673" w:rsidP="00B82673">
            <w:pPr>
              <w:spacing w:before="100" w:beforeAutospacing="1" w:after="100" w:afterAutospacing="1"/>
            </w:pPr>
            <w:r w:rsidRPr="00B82673">
              <w:t xml:space="preserve"> Your project titled </w:t>
            </w:r>
            <w:r w:rsidRPr="00B82673">
              <w:rPr>
                <w:i/>
                <w:iCs/>
              </w:rPr>
              <w:t xml:space="preserve">“Using </w:t>
            </w:r>
            <w:proofErr w:type="spellStart"/>
            <w:r w:rsidRPr="00B82673">
              <w:rPr>
                <w:i/>
                <w:iCs/>
              </w:rPr>
              <w:t>iTouch</w:t>
            </w:r>
            <w:proofErr w:type="spellEnd"/>
            <w:r w:rsidRPr="00B82673">
              <w:rPr>
                <w:i/>
                <w:iCs/>
              </w:rPr>
              <w:t xml:space="preserve"> Flashcards Versus Traditional Flashcards in Learning Eighth Grade Spanish”</w:t>
            </w:r>
            <w:r w:rsidRPr="00B82673">
              <w:t xml:space="preserve"> has been reviewed by the Marian University Institutional Review Board for the Protection of Human Subjects (IRB).  It has been determined that under rules governing protocol review, the project qualifies for expedited review and is approved for one year without modification.</w:t>
            </w:r>
          </w:p>
          <w:p w:rsidR="00B82673" w:rsidRPr="00B82673" w:rsidRDefault="00B82673" w:rsidP="00B82673">
            <w:pPr>
              <w:numPr>
                <w:ilvl w:val="0"/>
                <w:numId w:val="7"/>
              </w:numPr>
              <w:spacing w:before="100" w:beforeAutospacing="1" w:after="120"/>
            </w:pPr>
            <w:r w:rsidRPr="00B82673">
              <w:t>If you should make any future changes in the protocol involving 1) method, 2) subjects, 3) informed consent, and/or 4) subject identification, you must submit a protocol modification. Contact the Office of Research and Sponsored Programs for instructions regarding protocol modification.</w:t>
            </w:r>
          </w:p>
          <w:p w:rsidR="00B82673" w:rsidRPr="00B82673" w:rsidRDefault="00B82673" w:rsidP="00B82673">
            <w:pPr>
              <w:numPr>
                <w:ilvl w:val="0"/>
                <w:numId w:val="7"/>
              </w:numPr>
              <w:spacing w:before="100" w:beforeAutospacing="1" w:after="120"/>
            </w:pPr>
            <w:r w:rsidRPr="00B82673">
              <w:t>The case number assigned to this protocol is</w:t>
            </w:r>
            <w:r w:rsidRPr="00B82673">
              <w:rPr>
                <w:b/>
                <w:bCs/>
              </w:rPr>
              <w:t xml:space="preserve"> M101107001Q</w:t>
            </w:r>
            <w:r w:rsidRPr="00B82673">
              <w:t xml:space="preserve">; please reference this number in all future correspondence.  You are responsible for maintaining all records related to this project for at least </w:t>
            </w:r>
            <w:r w:rsidRPr="00B82673">
              <w:rPr>
                <w:u w:val="single"/>
              </w:rPr>
              <w:t>three</w:t>
            </w:r>
            <w:r w:rsidRPr="00B82673">
              <w:t xml:space="preserve"> years after completion of the research project.  </w:t>
            </w:r>
          </w:p>
          <w:p w:rsidR="00B82673" w:rsidRPr="00B82673" w:rsidRDefault="00B82673" w:rsidP="00B82673">
            <w:pPr>
              <w:numPr>
                <w:ilvl w:val="0"/>
                <w:numId w:val="7"/>
              </w:numPr>
              <w:spacing w:before="100" w:beforeAutospacing="1" w:after="100" w:afterAutospacing="1"/>
            </w:pPr>
            <w:r w:rsidRPr="00B82673">
              <w:t xml:space="preserve">Your protocol approval is valid from 07/07/2010 to 07/06/2011.  You will be </w:t>
            </w:r>
            <w:r w:rsidRPr="00B82673">
              <w:rPr>
                <w:u w:val="single"/>
              </w:rPr>
              <w:t>required</w:t>
            </w:r>
            <w:r w:rsidRPr="00B82673">
              <w:t xml:space="preserve"> to submit an Annual Progress Report (APR) to the IRB at the completion of your project. Before your proposed end date, you will be sent a reminder to complete this form and return it to the Office of Research and Sponsored Programs to disclose the status of the research, which can be found on the </w:t>
            </w:r>
            <w:hyperlink r:id="rId20" w:tgtFrame="_blank" w:history="1">
              <w:r w:rsidRPr="00B82673">
                <w:rPr>
                  <w:rStyle w:val="Hyperlink"/>
                </w:rPr>
                <w:t>Marian University IRB website.</w:t>
              </w:r>
            </w:hyperlink>
            <w:r w:rsidRPr="00B82673">
              <w:t xml:space="preserve"> You may also request an extension of IRB approval for another year beyond the approved end date by completing this form.</w:t>
            </w:r>
          </w:p>
          <w:p w:rsidR="00B82673" w:rsidRPr="00B82673" w:rsidRDefault="00B82673" w:rsidP="00B82673">
            <w:pPr>
              <w:spacing w:before="100" w:beforeAutospacing="1" w:after="100" w:afterAutospacing="1"/>
              <w:ind w:left="360"/>
            </w:pPr>
            <w:r w:rsidRPr="00B82673">
              <w:t> </w:t>
            </w:r>
          </w:p>
          <w:p w:rsidR="00B82673" w:rsidRPr="00B82673" w:rsidRDefault="00B82673" w:rsidP="00B82673">
            <w:pPr>
              <w:spacing w:before="100" w:beforeAutospacing="1" w:after="100" w:afterAutospacing="1"/>
            </w:pPr>
            <w:r w:rsidRPr="00B82673">
              <w:t>Please do not hesitate to contact the ORSP (</w:t>
            </w:r>
            <w:hyperlink r:id="rId21" w:tgtFrame="_blank" w:history="1">
              <w:r w:rsidRPr="00B82673">
                <w:rPr>
                  <w:rStyle w:val="Hyperlink"/>
                </w:rPr>
                <w:t>orsp@marianuniversity.edu</w:t>
              </w:r>
            </w:hyperlink>
            <w:r w:rsidRPr="00B82673">
              <w:t xml:space="preserve"> or 920-923-8976) if you have questions or require additional information.</w:t>
            </w:r>
          </w:p>
          <w:p w:rsidR="00B82673" w:rsidRPr="00B82673" w:rsidRDefault="00B82673" w:rsidP="00B82673">
            <w:pPr>
              <w:spacing w:before="100" w:beforeAutospacing="1" w:after="100" w:afterAutospacing="1"/>
            </w:pPr>
            <w:r w:rsidRPr="00B82673">
              <w:t> </w:t>
            </w:r>
          </w:p>
          <w:p w:rsidR="00B82673" w:rsidRPr="00B82673" w:rsidRDefault="00B82673" w:rsidP="00B82673">
            <w:pPr>
              <w:spacing w:before="100" w:beforeAutospacing="1" w:after="100" w:afterAutospacing="1"/>
            </w:pPr>
            <w:r w:rsidRPr="00B82673">
              <w:t>MARC HEIMERL, IRB Secretary</w:t>
            </w:r>
            <w:r w:rsidRPr="00B82673">
              <w:br/>
              <w:t>Office of Research and Sponsored Programs</w:t>
            </w:r>
            <w:r w:rsidRPr="00B82673">
              <w:br/>
              <w:t>Marian University</w:t>
            </w:r>
            <w:r w:rsidRPr="00B82673">
              <w:br/>
              <w:t>45 S. National Avenue; Room R006</w:t>
            </w:r>
            <w:r w:rsidRPr="00B82673">
              <w:br/>
              <w:t>Fond du Lac, WI 54935</w:t>
            </w:r>
          </w:p>
          <w:p w:rsidR="00B82673" w:rsidRPr="00B82673" w:rsidRDefault="00B82673" w:rsidP="00B82673">
            <w:pPr>
              <w:spacing w:before="100" w:beforeAutospacing="1" w:after="100" w:afterAutospacing="1"/>
            </w:pPr>
            <w:r w:rsidRPr="00B82673">
              <w:t> </w:t>
            </w:r>
          </w:p>
          <w:p w:rsidR="00B82673" w:rsidRPr="00B82673" w:rsidRDefault="00B82673" w:rsidP="00B82673">
            <w:pPr>
              <w:spacing w:before="100" w:beforeAutospacing="1" w:after="100" w:afterAutospacing="1"/>
            </w:pPr>
            <w:r w:rsidRPr="00B82673">
              <w:t>Telephone: 920-923-8796</w:t>
            </w:r>
            <w:r w:rsidRPr="00B82673">
              <w:br/>
              <w:t>Fax: 920-926-2114</w:t>
            </w:r>
            <w:r w:rsidRPr="00B82673">
              <w:br/>
            </w:r>
            <w:hyperlink r:id="rId22" w:tgtFrame="_blank" w:history="1">
              <w:r w:rsidRPr="00B82673">
                <w:rPr>
                  <w:rStyle w:val="Hyperlink"/>
                </w:rPr>
                <w:t>www.marianuniversity.edu/irb</w:t>
              </w:r>
            </w:hyperlink>
          </w:p>
          <w:p w:rsidR="00B82673" w:rsidRDefault="00B82673" w:rsidP="00B82673"/>
        </w:tc>
        <w:tc>
          <w:tcPr>
            <w:tcW w:w="0" w:type="auto"/>
            <w:vAlign w:val="center"/>
            <w:hideMark/>
          </w:tcPr>
          <w:p w:rsidR="00B82673" w:rsidRDefault="00B82673"/>
        </w:tc>
        <w:tc>
          <w:tcPr>
            <w:tcW w:w="0" w:type="auto"/>
            <w:vAlign w:val="center"/>
            <w:hideMark/>
          </w:tcPr>
          <w:p w:rsidR="00B82673" w:rsidRDefault="00B82673" w:rsidP="00B82673">
            <w:r>
              <w:rPr>
                <w:noProof/>
              </w:rPr>
              <w:drawing>
                <wp:inline distT="0" distB="0" distL="0" distR="0">
                  <wp:extent cx="9525" cy="9525"/>
                  <wp:effectExtent l="0" t="0" r="0" b="0"/>
                  <wp:docPr id="4" name="Picture 4"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images/cleardot.gif"/>
                          <pic:cNvPicPr>
                            <a:picLocks noChangeAspect="1" noChangeArrowheads="1"/>
                          </pic:cNvPicPr>
                        </pic:nvPicPr>
                        <pic:blipFill>
                          <a:blip r:embed="rId23"/>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B82673" w:rsidRDefault="00B82673" w:rsidP="00B82673"/>
        </w:tc>
      </w:tr>
    </w:tbl>
    <w:p w:rsidR="007372BC" w:rsidRPr="003327E2" w:rsidRDefault="007372BC" w:rsidP="00B82673">
      <w:pPr>
        <w:pStyle w:val="Heading1"/>
        <w:rPr>
          <w:sz w:val="24"/>
          <w:szCs w:val="24"/>
        </w:rPr>
      </w:pPr>
      <w:proofErr w:type="gramStart"/>
      <w:r w:rsidRPr="003327E2">
        <w:rPr>
          <w:sz w:val="24"/>
          <w:szCs w:val="24"/>
        </w:rPr>
        <w:lastRenderedPageBreak/>
        <w:t>APPENDIX B.</w:t>
      </w:r>
      <w:proofErr w:type="gramEnd"/>
      <w:r w:rsidRPr="003327E2">
        <w:rPr>
          <w:sz w:val="24"/>
          <w:szCs w:val="24"/>
        </w:rPr>
        <w:t xml:space="preserve">  Signed Site Permission</w:t>
      </w:r>
    </w:p>
    <w:p w:rsidR="007372BC" w:rsidRPr="003327E2" w:rsidRDefault="007372BC" w:rsidP="00CA2D59">
      <w:pPr>
        <w:tabs>
          <w:tab w:val="left" w:pos="4125"/>
        </w:tabs>
      </w:pPr>
    </w:p>
    <w:p w:rsidR="007372BC" w:rsidRPr="003327E2" w:rsidRDefault="003446F5" w:rsidP="007372BC">
      <w:pPr>
        <w:rPr>
          <w:i/>
          <w:iCs/>
        </w:rPr>
      </w:pPr>
      <w:r>
        <w:rPr>
          <w:i/>
          <w:iCs/>
          <w:noProof/>
        </w:rPr>
        <w:drawing>
          <wp:inline distT="0" distB="0" distL="0" distR="0">
            <wp:extent cx="5372100" cy="7331954"/>
            <wp:effectExtent l="19050" t="0" r="0" b="0"/>
            <wp:docPr id="19" name="Picture 19" descr="C:\Users\Skarda\Desktop\EDT 656\IRB documents\IRB site permission sig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karda\Desktop\EDT 656\IRB documents\IRB site permission signed.jpg"/>
                    <pic:cNvPicPr>
                      <a:picLocks noChangeAspect="1" noChangeArrowheads="1"/>
                    </pic:cNvPicPr>
                  </pic:nvPicPr>
                  <pic:blipFill>
                    <a:blip r:embed="rId24" cstate="print"/>
                    <a:srcRect/>
                    <a:stretch>
                      <a:fillRect/>
                    </a:stretch>
                  </pic:blipFill>
                  <pic:spPr bwMode="auto">
                    <a:xfrm>
                      <a:off x="0" y="0"/>
                      <a:ext cx="5372100" cy="7331954"/>
                    </a:xfrm>
                    <a:prstGeom prst="rect">
                      <a:avLst/>
                    </a:prstGeom>
                    <a:noFill/>
                    <a:ln w="9525">
                      <a:noFill/>
                      <a:miter lim="800000"/>
                      <a:headEnd/>
                      <a:tailEnd/>
                    </a:ln>
                  </pic:spPr>
                </pic:pic>
              </a:graphicData>
            </a:graphic>
          </wp:inline>
        </w:drawing>
      </w:r>
    </w:p>
    <w:p w:rsidR="00CA2D59" w:rsidRDefault="00CA2D59" w:rsidP="00916E0F">
      <w:pPr>
        <w:pStyle w:val="BodyText2"/>
        <w:spacing w:line="240" w:lineRule="auto"/>
        <w:ind w:firstLine="0"/>
        <w:jc w:val="center"/>
        <w:rPr>
          <w:color w:val="000000"/>
        </w:rPr>
      </w:pPr>
    </w:p>
    <w:p w:rsidR="007372BC" w:rsidRPr="003327E2" w:rsidRDefault="007372BC" w:rsidP="00916E0F">
      <w:pPr>
        <w:pStyle w:val="BodyText2"/>
        <w:spacing w:line="240" w:lineRule="auto"/>
        <w:ind w:firstLine="0"/>
        <w:jc w:val="center"/>
        <w:rPr>
          <w:color w:val="000000"/>
        </w:rPr>
      </w:pPr>
      <w:r w:rsidRPr="003327E2">
        <w:rPr>
          <w:color w:val="000000"/>
        </w:rPr>
        <w:lastRenderedPageBreak/>
        <w:t>APPENDIX C. Parent Consent</w:t>
      </w:r>
      <w:r w:rsidR="00FF55CF" w:rsidRPr="003327E2">
        <w:rPr>
          <w:color w:val="000000"/>
        </w:rPr>
        <w:t xml:space="preserve"> Form</w:t>
      </w:r>
    </w:p>
    <w:p w:rsidR="007372BC" w:rsidRPr="003327E2" w:rsidRDefault="007372BC" w:rsidP="007372BC">
      <w:pPr>
        <w:tabs>
          <w:tab w:val="left" w:pos="600"/>
          <w:tab w:val="left" w:pos="1200"/>
          <w:tab w:val="left" w:pos="1800"/>
          <w:tab w:val="left" w:pos="2400"/>
        </w:tabs>
        <w:spacing w:line="240" w:lineRule="atLeast"/>
        <w:jc w:val="center"/>
        <w:rPr>
          <w:bCs/>
          <w:i/>
          <w:color w:val="FF0000"/>
        </w:rPr>
      </w:pPr>
    </w:p>
    <w:p w:rsidR="00F961C0" w:rsidRPr="00DB2F2A" w:rsidRDefault="00F961C0" w:rsidP="00F961C0">
      <w:pPr>
        <w:tabs>
          <w:tab w:val="left" w:pos="600"/>
          <w:tab w:val="left" w:pos="900"/>
          <w:tab w:val="left" w:pos="1800"/>
          <w:tab w:val="left" w:pos="2400"/>
        </w:tabs>
        <w:spacing w:after="120" w:line="240" w:lineRule="atLeast"/>
        <w:ind w:left="1260" w:hanging="1260"/>
        <w:rPr>
          <w:sz w:val="20"/>
          <w:szCs w:val="20"/>
        </w:rPr>
      </w:pPr>
      <w:r w:rsidRPr="00DB2F2A">
        <w:rPr>
          <w:b/>
          <w:bCs/>
          <w:sz w:val="20"/>
          <w:szCs w:val="20"/>
        </w:rPr>
        <w:t>Study Title:</w:t>
      </w:r>
      <w:r w:rsidRPr="00DB2F2A">
        <w:rPr>
          <w:b/>
          <w:bCs/>
          <w:sz w:val="20"/>
          <w:szCs w:val="20"/>
        </w:rPr>
        <w:tab/>
      </w:r>
      <w:r w:rsidRPr="00DB2F2A">
        <w:rPr>
          <w:sz w:val="20"/>
          <w:szCs w:val="20"/>
        </w:rPr>
        <w:t xml:space="preserve">Using </w:t>
      </w:r>
      <w:proofErr w:type="spellStart"/>
      <w:r w:rsidRPr="00DB2F2A">
        <w:rPr>
          <w:sz w:val="20"/>
          <w:szCs w:val="20"/>
        </w:rPr>
        <w:t>iTouch</w:t>
      </w:r>
      <w:proofErr w:type="spellEnd"/>
      <w:r w:rsidRPr="00DB2F2A">
        <w:rPr>
          <w:sz w:val="20"/>
          <w:szCs w:val="20"/>
        </w:rPr>
        <w:t xml:space="preserve"> Flashcards Versus Traditional Flashcards in Learning Eighth Grade Spanish</w:t>
      </w:r>
    </w:p>
    <w:p w:rsidR="00F961C0" w:rsidRDefault="00F961C0" w:rsidP="00F961C0">
      <w:pPr>
        <w:tabs>
          <w:tab w:val="left" w:pos="600"/>
          <w:tab w:val="left" w:pos="900"/>
          <w:tab w:val="left" w:pos="1800"/>
          <w:tab w:val="left" w:pos="2400"/>
        </w:tabs>
        <w:spacing w:after="120" w:line="240" w:lineRule="atLeast"/>
        <w:ind w:left="1260" w:hanging="1260"/>
        <w:rPr>
          <w:b/>
          <w:bCs/>
          <w:sz w:val="20"/>
          <w:szCs w:val="20"/>
        </w:rPr>
      </w:pPr>
      <w:r w:rsidRPr="00DB2F2A">
        <w:rPr>
          <w:b/>
          <w:bCs/>
          <w:sz w:val="20"/>
          <w:szCs w:val="20"/>
        </w:rPr>
        <w:t>IRB Approval File Code:</w:t>
      </w:r>
      <w:r w:rsidRPr="00DB2F2A">
        <w:rPr>
          <w:sz w:val="20"/>
          <w:szCs w:val="20"/>
        </w:rPr>
        <w:t xml:space="preserve"> </w:t>
      </w:r>
      <w:r w:rsidRPr="00B82673">
        <w:rPr>
          <w:b/>
          <w:bCs/>
        </w:rPr>
        <w:t>M101107001Q</w:t>
      </w:r>
      <w:r w:rsidRPr="00DB2F2A">
        <w:rPr>
          <w:b/>
          <w:bCs/>
          <w:sz w:val="20"/>
          <w:szCs w:val="20"/>
        </w:rPr>
        <w:t xml:space="preserve"> </w:t>
      </w:r>
    </w:p>
    <w:p w:rsidR="00F961C0" w:rsidRPr="00DB2F2A" w:rsidRDefault="00F961C0" w:rsidP="00F961C0">
      <w:pPr>
        <w:tabs>
          <w:tab w:val="left" w:pos="600"/>
          <w:tab w:val="left" w:pos="900"/>
          <w:tab w:val="left" w:pos="1800"/>
          <w:tab w:val="left" w:pos="2400"/>
        </w:tabs>
        <w:spacing w:after="120" w:line="240" w:lineRule="atLeast"/>
        <w:ind w:left="1260" w:hanging="1260"/>
        <w:rPr>
          <w:b/>
          <w:bCs/>
          <w:sz w:val="20"/>
          <w:szCs w:val="20"/>
        </w:rPr>
      </w:pPr>
      <w:r w:rsidRPr="00DB2F2A">
        <w:rPr>
          <w:b/>
          <w:bCs/>
          <w:sz w:val="20"/>
          <w:szCs w:val="20"/>
        </w:rPr>
        <w:t>Researchers:</w:t>
      </w:r>
    </w:p>
    <w:p w:rsidR="00F961C0" w:rsidRPr="00DB2F2A" w:rsidRDefault="00F961C0" w:rsidP="00F961C0">
      <w:pPr>
        <w:numPr>
          <w:ilvl w:val="0"/>
          <w:numId w:val="8"/>
        </w:numPr>
        <w:tabs>
          <w:tab w:val="left" w:pos="600"/>
          <w:tab w:val="left" w:pos="900"/>
          <w:tab w:val="left" w:pos="1800"/>
          <w:tab w:val="left" w:pos="2400"/>
        </w:tabs>
        <w:rPr>
          <w:i/>
          <w:iCs/>
          <w:sz w:val="20"/>
          <w:szCs w:val="20"/>
        </w:rPr>
      </w:pPr>
      <w:r w:rsidRPr="00DB2F2A">
        <w:rPr>
          <w:i/>
          <w:iCs/>
          <w:sz w:val="20"/>
          <w:szCs w:val="20"/>
        </w:rPr>
        <w:t xml:space="preserve">Principal Investigator – Stacy </w:t>
      </w:r>
      <w:proofErr w:type="spellStart"/>
      <w:r w:rsidRPr="00DB2F2A">
        <w:rPr>
          <w:i/>
          <w:iCs/>
          <w:sz w:val="20"/>
          <w:szCs w:val="20"/>
        </w:rPr>
        <w:t>Skarda</w:t>
      </w:r>
      <w:proofErr w:type="spellEnd"/>
      <w:r w:rsidRPr="00DB2F2A">
        <w:rPr>
          <w:i/>
          <w:iCs/>
          <w:sz w:val="20"/>
          <w:szCs w:val="20"/>
        </w:rPr>
        <w:t xml:space="preserve">, (920) 788-7905 x2229, </w:t>
      </w:r>
      <w:hyperlink r:id="rId25" w:history="1">
        <w:r w:rsidRPr="00DB2F2A">
          <w:rPr>
            <w:rStyle w:val="Hyperlink"/>
            <w:i/>
            <w:iCs/>
            <w:sz w:val="20"/>
            <w:szCs w:val="20"/>
          </w:rPr>
          <w:t>sskarda@kimberly.k12.wi.us</w:t>
        </w:r>
      </w:hyperlink>
      <w:r w:rsidRPr="00DB2F2A">
        <w:rPr>
          <w:i/>
          <w:iCs/>
          <w:sz w:val="20"/>
          <w:szCs w:val="20"/>
        </w:rPr>
        <w:t xml:space="preserve"> </w:t>
      </w:r>
    </w:p>
    <w:p w:rsidR="00F961C0" w:rsidRPr="00DB2F2A" w:rsidRDefault="00F961C0" w:rsidP="00F961C0">
      <w:pPr>
        <w:numPr>
          <w:ilvl w:val="0"/>
          <w:numId w:val="8"/>
        </w:numPr>
        <w:tabs>
          <w:tab w:val="left" w:pos="600"/>
          <w:tab w:val="left" w:pos="900"/>
          <w:tab w:val="left" w:pos="1800"/>
          <w:tab w:val="left" w:pos="2400"/>
        </w:tabs>
        <w:rPr>
          <w:i/>
          <w:iCs/>
          <w:sz w:val="20"/>
          <w:szCs w:val="20"/>
        </w:rPr>
      </w:pPr>
      <w:r w:rsidRPr="00DB2F2A">
        <w:rPr>
          <w:i/>
          <w:iCs/>
          <w:sz w:val="20"/>
          <w:szCs w:val="20"/>
        </w:rPr>
        <w:t xml:space="preserve">Research Advisor – Dr. </w:t>
      </w:r>
      <w:proofErr w:type="spellStart"/>
      <w:r w:rsidRPr="00DB2F2A">
        <w:rPr>
          <w:i/>
          <w:iCs/>
          <w:sz w:val="20"/>
          <w:szCs w:val="20"/>
        </w:rPr>
        <w:t>Aïda</w:t>
      </w:r>
      <w:proofErr w:type="spellEnd"/>
      <w:r w:rsidRPr="00DB2F2A">
        <w:rPr>
          <w:i/>
          <w:iCs/>
          <w:sz w:val="20"/>
          <w:szCs w:val="20"/>
        </w:rPr>
        <w:t xml:space="preserve"> </w:t>
      </w:r>
      <w:proofErr w:type="spellStart"/>
      <w:r w:rsidRPr="00DB2F2A">
        <w:rPr>
          <w:i/>
          <w:iCs/>
          <w:sz w:val="20"/>
          <w:szCs w:val="20"/>
        </w:rPr>
        <w:t>Michlowski</w:t>
      </w:r>
      <w:proofErr w:type="spellEnd"/>
      <w:r w:rsidRPr="00DB2F2A">
        <w:rPr>
          <w:i/>
          <w:iCs/>
          <w:sz w:val="20"/>
          <w:szCs w:val="20"/>
        </w:rPr>
        <w:t xml:space="preserve">, Marian Professor (920) 923-8749 </w:t>
      </w:r>
      <w:hyperlink r:id="rId26" w:history="1">
        <w:r w:rsidRPr="00DB2F2A">
          <w:rPr>
            <w:rStyle w:val="Hyperlink"/>
            <w:i/>
            <w:iCs/>
            <w:sz w:val="20"/>
            <w:szCs w:val="20"/>
          </w:rPr>
          <w:t>amichlowski@marianuniversity.edu</w:t>
        </w:r>
      </w:hyperlink>
      <w:r w:rsidRPr="00DB2F2A">
        <w:rPr>
          <w:i/>
          <w:iCs/>
          <w:sz w:val="20"/>
          <w:szCs w:val="20"/>
        </w:rPr>
        <w:t xml:space="preserve"> </w:t>
      </w:r>
    </w:p>
    <w:p w:rsidR="00F961C0" w:rsidRPr="00DB2F2A" w:rsidRDefault="00F961C0" w:rsidP="00F961C0">
      <w:pPr>
        <w:tabs>
          <w:tab w:val="left" w:pos="600"/>
          <w:tab w:val="left" w:pos="900"/>
          <w:tab w:val="left" w:pos="1800"/>
          <w:tab w:val="left" w:pos="2400"/>
        </w:tabs>
        <w:spacing w:line="240" w:lineRule="atLeast"/>
        <w:ind w:left="1260" w:hanging="1260"/>
        <w:rPr>
          <w:i/>
          <w:iCs/>
          <w:sz w:val="20"/>
          <w:szCs w:val="20"/>
        </w:rPr>
      </w:pPr>
      <w:r w:rsidRPr="00DB2F2A">
        <w:rPr>
          <w:i/>
          <w:iCs/>
          <w:sz w:val="20"/>
          <w:szCs w:val="20"/>
        </w:rPr>
        <w:tab/>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iCs/>
          <w:sz w:val="20"/>
          <w:szCs w:val="20"/>
        </w:rPr>
        <w:t xml:space="preserve">You are being asked to allow your child to take part in a research study carried out by me, Stacy </w:t>
      </w:r>
      <w:proofErr w:type="spellStart"/>
      <w:r w:rsidRPr="00DB2F2A">
        <w:rPr>
          <w:iCs/>
          <w:sz w:val="20"/>
          <w:szCs w:val="20"/>
        </w:rPr>
        <w:t>Skarda</w:t>
      </w:r>
      <w:proofErr w:type="spellEnd"/>
      <w:r w:rsidRPr="00DB2F2A">
        <w:rPr>
          <w:iCs/>
          <w:sz w:val="20"/>
          <w:szCs w:val="20"/>
        </w:rPr>
        <w:t xml:space="preserve">. </w:t>
      </w:r>
      <w:r w:rsidRPr="00DB2F2A">
        <w:rPr>
          <w:sz w:val="20"/>
          <w:szCs w:val="20"/>
        </w:rPr>
        <w:t>Please read this form carefully, taking as much time as you need.  Ask me, the researcher, to explain anything you don’t understand.  This study has been approved for human subject participation by the Marian University Institutional Review Board (IRB).</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900"/>
          <w:tab w:val="left" w:pos="1800"/>
          <w:tab w:val="left" w:pos="2400"/>
        </w:tabs>
        <w:spacing w:after="120" w:line="240" w:lineRule="atLeast"/>
        <w:rPr>
          <w:iCs/>
          <w:sz w:val="20"/>
          <w:szCs w:val="20"/>
        </w:rPr>
      </w:pPr>
      <w:r w:rsidRPr="00DB2F2A">
        <w:rPr>
          <w:iCs/>
          <w:sz w:val="20"/>
          <w:szCs w:val="20"/>
        </w:rPr>
        <w:t xml:space="preserve">You may refuse to give permission, or you may withdraw your permission for your child to be in the study, for any reason. Your child will also be asked if he or she would like to take part in this study.  Even if you give your permission, your child can decide not to be in the study or to leave the study at any time.  </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b/>
          <w:bCs/>
          <w:sz w:val="20"/>
          <w:szCs w:val="20"/>
        </w:rPr>
        <w:t>What is this research study about?</w:t>
      </w:r>
    </w:p>
    <w:p w:rsidR="00F961C0" w:rsidRPr="00DB2F2A" w:rsidRDefault="00F961C0" w:rsidP="00F961C0">
      <w:pPr>
        <w:tabs>
          <w:tab w:val="left" w:pos="600"/>
          <w:tab w:val="left" w:pos="1200"/>
          <w:tab w:val="left" w:pos="1800"/>
          <w:tab w:val="left" w:pos="2400"/>
        </w:tabs>
        <w:spacing w:line="240" w:lineRule="atLeast"/>
        <w:rPr>
          <w:i/>
          <w:iCs/>
          <w:sz w:val="20"/>
          <w:szCs w:val="20"/>
        </w:rPr>
      </w:pPr>
      <w:r w:rsidRPr="00DB2F2A">
        <w:rPr>
          <w:sz w:val="20"/>
          <w:szCs w:val="20"/>
        </w:rPr>
        <w:t xml:space="preserve">This research study is being done to </w:t>
      </w:r>
      <w:r w:rsidRPr="00DB2F2A">
        <w:rPr>
          <w:i/>
          <w:iCs/>
          <w:sz w:val="20"/>
          <w:szCs w:val="20"/>
        </w:rPr>
        <w:t xml:space="preserve">determine if using </w:t>
      </w:r>
      <w:proofErr w:type="spellStart"/>
      <w:r w:rsidRPr="00DB2F2A">
        <w:rPr>
          <w:i/>
          <w:iCs/>
          <w:sz w:val="20"/>
          <w:szCs w:val="20"/>
        </w:rPr>
        <w:t>iTouch</w:t>
      </w:r>
      <w:proofErr w:type="spellEnd"/>
      <w:r w:rsidRPr="00DB2F2A">
        <w:rPr>
          <w:i/>
          <w:iCs/>
          <w:sz w:val="20"/>
          <w:szCs w:val="20"/>
        </w:rPr>
        <w:t xml:space="preserve"> flashcards motivates students and increases Spanish vocabulary learning over traditional paper flashcards. </w:t>
      </w:r>
      <w:r w:rsidRPr="00DB2F2A">
        <w:rPr>
          <w:sz w:val="20"/>
          <w:szCs w:val="20"/>
        </w:rPr>
        <w:t>We are asking your permission for your child to be in the study because he or she is in my eighth grade Spanish class.</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 xml:space="preserve">What will my child </w:t>
      </w:r>
      <w:proofErr w:type="gramStart"/>
      <w:r w:rsidRPr="00DB2F2A">
        <w:rPr>
          <w:b/>
          <w:bCs/>
          <w:sz w:val="20"/>
          <w:szCs w:val="20"/>
        </w:rPr>
        <w:t>be</w:t>
      </w:r>
      <w:proofErr w:type="gramEnd"/>
      <w:r w:rsidRPr="00DB2F2A">
        <w:rPr>
          <w:b/>
          <w:bCs/>
          <w:sz w:val="20"/>
          <w:szCs w:val="20"/>
        </w:rPr>
        <w:t xml:space="preserve"> asked to do if he or she is in this research study?</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If your child takes part in the study, he or she will be asked to:</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Use paper flashcards in three class periods to practice vocabulary for unit 3A</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Take a vocabulary quiz on unit 3A</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Answer a survey at the end of unit 3A about using the paper flashcards </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Use an  </w:t>
      </w:r>
      <w:proofErr w:type="spellStart"/>
      <w:r w:rsidRPr="00DB2F2A">
        <w:rPr>
          <w:rFonts w:ascii="Times New Roman" w:hAnsi="Times New Roman"/>
          <w:sz w:val="20"/>
        </w:rPr>
        <w:t>iTouch</w:t>
      </w:r>
      <w:proofErr w:type="spellEnd"/>
      <w:r w:rsidRPr="00DB2F2A">
        <w:rPr>
          <w:rFonts w:ascii="Times New Roman" w:hAnsi="Times New Roman"/>
          <w:sz w:val="20"/>
        </w:rPr>
        <w:t xml:space="preserve"> flashcard application in class during three periods to practice vocabulary for unit 3B</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Take a vocabulary quiz on unit 3B</w:t>
      </w:r>
    </w:p>
    <w:p w:rsidR="00F961C0" w:rsidRPr="00DB2F2A" w:rsidRDefault="00F961C0" w:rsidP="00F961C0">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Answer a survey at the end of unit 3B about using the </w:t>
      </w:r>
      <w:proofErr w:type="spellStart"/>
      <w:r w:rsidRPr="00DB2F2A">
        <w:rPr>
          <w:rFonts w:ascii="Times New Roman" w:hAnsi="Times New Roman"/>
          <w:sz w:val="20"/>
        </w:rPr>
        <w:t>iTouch</w:t>
      </w:r>
      <w:proofErr w:type="spellEnd"/>
      <w:r w:rsidRPr="00DB2F2A">
        <w:rPr>
          <w:rFonts w:ascii="Times New Roman" w:hAnsi="Times New Roman"/>
          <w:sz w:val="20"/>
        </w:rPr>
        <w:t xml:space="preserve"> flashcards</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 xml:space="preserve">The study will take approximately 6 weeks to complete, which corresponds to the completion time of two units in class. Your child may refuse to answer any or all question/s in either survey.  </w:t>
      </w:r>
    </w:p>
    <w:p w:rsidR="00F961C0" w:rsidRPr="00DB2F2A" w:rsidRDefault="00F961C0" w:rsidP="00F961C0">
      <w:pPr>
        <w:tabs>
          <w:tab w:val="left" w:pos="600"/>
          <w:tab w:val="left" w:pos="1200"/>
          <w:tab w:val="left" w:pos="1800"/>
          <w:tab w:val="left" w:pos="2400"/>
        </w:tabs>
        <w:spacing w:line="240" w:lineRule="atLeast"/>
        <w:ind w:left="720"/>
        <w:rPr>
          <w:i/>
          <w:iCs/>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Are there any benefits to my child if he or she is in this research study?</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 xml:space="preserve">The potential benefit to your child in participating in this study is the opportunity use an </w:t>
      </w:r>
      <w:proofErr w:type="spellStart"/>
      <w:r w:rsidRPr="00DB2F2A">
        <w:rPr>
          <w:sz w:val="20"/>
          <w:szCs w:val="20"/>
        </w:rPr>
        <w:t>iTouch</w:t>
      </w:r>
      <w:proofErr w:type="spellEnd"/>
      <w:r w:rsidRPr="00DB2F2A">
        <w:rPr>
          <w:sz w:val="20"/>
          <w:szCs w:val="20"/>
        </w:rPr>
        <w:t xml:space="preserve"> in an educational setting, and perhaps </w:t>
      </w:r>
      <w:proofErr w:type="gramStart"/>
      <w:r w:rsidRPr="00DB2F2A">
        <w:rPr>
          <w:sz w:val="20"/>
          <w:szCs w:val="20"/>
        </w:rPr>
        <w:t>acquire  a</w:t>
      </w:r>
      <w:proofErr w:type="gramEnd"/>
      <w:r w:rsidRPr="00DB2F2A">
        <w:rPr>
          <w:sz w:val="20"/>
          <w:szCs w:val="20"/>
        </w:rPr>
        <w:t xml:space="preserve"> new technique in learning Spanish.</w:t>
      </w:r>
    </w:p>
    <w:p w:rsidR="00F961C0" w:rsidRPr="00DB2F2A" w:rsidRDefault="00F961C0" w:rsidP="00F961C0">
      <w:pPr>
        <w:tabs>
          <w:tab w:val="left" w:pos="600"/>
          <w:tab w:val="left" w:pos="1200"/>
          <w:tab w:val="left" w:pos="1800"/>
          <w:tab w:val="left" w:pos="2400"/>
        </w:tabs>
        <w:spacing w:line="240" w:lineRule="atLeast"/>
        <w:rPr>
          <w:i/>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Are there any risks to my child if he or she is in this research study?</w:t>
      </w:r>
    </w:p>
    <w:p w:rsidR="00F961C0" w:rsidRPr="00DB2F2A" w:rsidRDefault="00F961C0" w:rsidP="00F961C0">
      <w:pPr>
        <w:tabs>
          <w:tab w:val="left" w:pos="600"/>
          <w:tab w:val="left" w:pos="1200"/>
          <w:tab w:val="left" w:pos="1800"/>
          <w:tab w:val="left" w:pos="2400"/>
        </w:tabs>
        <w:spacing w:line="240" w:lineRule="atLeast"/>
        <w:rPr>
          <w:i/>
          <w:iCs/>
          <w:sz w:val="20"/>
          <w:szCs w:val="20"/>
        </w:rPr>
      </w:pPr>
      <w:r w:rsidRPr="00DB2F2A">
        <w:rPr>
          <w:sz w:val="20"/>
          <w:szCs w:val="20"/>
        </w:rPr>
        <w:t>The potential risks to your child from taking part in this study are loss of time or inconvenience, emotional distress, although unlikely, and a breach of confidentiality, although unlikely.</w:t>
      </w:r>
      <w:r w:rsidRPr="00DB2F2A">
        <w:rPr>
          <w:i/>
          <w:iCs/>
          <w:sz w:val="20"/>
          <w:szCs w:val="20"/>
        </w:rPr>
        <w:t xml:space="preserve">  </w:t>
      </w:r>
      <w:r w:rsidRPr="00DB2F2A">
        <w:rPr>
          <w:sz w:val="20"/>
          <w:szCs w:val="20"/>
        </w:rPr>
        <w:t>To minimize the potential risk of loss of time and inconvenience, the researcher will be well-prepared, follow the usual classroom routines, and conduct quick and brief quizzes or surveys that will only take 5-10 minutes.</w:t>
      </w:r>
      <w:r w:rsidRPr="00DB2F2A">
        <w:rPr>
          <w:i/>
          <w:iCs/>
          <w:sz w:val="20"/>
          <w:szCs w:val="20"/>
        </w:rPr>
        <w:t xml:space="preserve">  </w:t>
      </w:r>
      <w:r w:rsidRPr="00DB2F2A">
        <w:rPr>
          <w:sz w:val="20"/>
          <w:szCs w:val="20"/>
        </w:rPr>
        <w:t>To minimize the potential risk of emotional discomfort or distress, the participants will be told that they may choose to skip any question that causes them discomfort or withdraw from the study at any time.</w:t>
      </w:r>
    </w:p>
    <w:p w:rsidR="00F961C0" w:rsidRPr="00DB2F2A" w:rsidRDefault="00F961C0" w:rsidP="00F961C0">
      <w:pPr>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Will information about my child be kept private?</w:t>
      </w:r>
    </w:p>
    <w:p w:rsidR="00F961C0" w:rsidRPr="00DB2F2A" w:rsidRDefault="00F961C0" w:rsidP="00F961C0">
      <w:pPr>
        <w:rPr>
          <w:sz w:val="20"/>
          <w:szCs w:val="20"/>
        </w:rPr>
      </w:pPr>
      <w:r w:rsidRPr="00DB2F2A">
        <w:rPr>
          <w:sz w:val="20"/>
          <w:szCs w:val="20"/>
        </w:rPr>
        <w:t xml:space="preserve">The data for this study will be kept private and confidential to the extent allowed by federal and state law.  The quiz data will be coded and a key will be kept separate from the findings.  Only I, the researcher, will have access to the key, which will be kept in a locked file drawer.  The survey will be collected anonymously so your child will not be associated with the findings.  The results of this study may be published or presented at professional meetings, but </w:t>
      </w:r>
      <w:r w:rsidRPr="00DB2F2A">
        <w:rPr>
          <w:sz w:val="20"/>
          <w:szCs w:val="20"/>
        </w:rPr>
        <w:lastRenderedPageBreak/>
        <w:t>your child’s name will not be used or associated with the findings. The data for this study will be kept for three years and destroyed after that.</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Are there any costs or payments for your child being in this research study?</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There will be no costs to you or your child for taking part in this study and you will not receive money or any other form of compensation for taking part in this study.</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b/>
          <w:bCs/>
          <w:sz w:val="20"/>
          <w:szCs w:val="20"/>
        </w:rPr>
        <w:t>What are my child’s rights as a research study volunteer?</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 xml:space="preserve">Your child’s participation in this study is completely voluntary.  Your child may choose not to take part in this study, choose not to answer specific questions, or leave the study at any time.  If your child chooses not to participate, he or she will still take part in the regular classroom activities, but the information will not be used in the study. There will be no penalty or loss of benefits to which you or your child are entitled if you choose not to give your permission for your child to take part or your child withdraws from the study.  </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Who can I talk to if I have questions?</w:t>
      </w:r>
    </w:p>
    <w:p w:rsidR="00F961C0" w:rsidRPr="00DB2F2A" w:rsidRDefault="00F961C0" w:rsidP="00F961C0">
      <w:pPr>
        <w:rPr>
          <w:sz w:val="20"/>
          <w:szCs w:val="20"/>
        </w:rPr>
      </w:pPr>
      <w:r w:rsidRPr="00DB2F2A">
        <w:rPr>
          <w:sz w:val="20"/>
          <w:szCs w:val="20"/>
        </w:rPr>
        <w:t xml:space="preserve">If you have questions about this study or the information in this form, please contact the researcher: </w:t>
      </w:r>
    </w:p>
    <w:p w:rsidR="00F961C0" w:rsidRPr="00DB2F2A" w:rsidRDefault="00F961C0" w:rsidP="00F961C0">
      <w:pPr>
        <w:rPr>
          <w:sz w:val="20"/>
          <w:szCs w:val="20"/>
        </w:rPr>
      </w:pPr>
      <w:r w:rsidRPr="00DB2F2A">
        <w:rPr>
          <w:sz w:val="20"/>
          <w:szCs w:val="20"/>
        </w:rPr>
        <w:t xml:space="preserve">Stacy </w:t>
      </w:r>
      <w:proofErr w:type="spellStart"/>
      <w:r w:rsidRPr="00DB2F2A">
        <w:rPr>
          <w:sz w:val="20"/>
          <w:szCs w:val="20"/>
        </w:rPr>
        <w:t>Skarda</w:t>
      </w:r>
      <w:proofErr w:type="spellEnd"/>
    </w:p>
    <w:p w:rsidR="00F961C0" w:rsidRPr="00DB2F2A" w:rsidRDefault="00F961C0" w:rsidP="00F961C0">
      <w:pPr>
        <w:rPr>
          <w:sz w:val="20"/>
          <w:szCs w:val="20"/>
        </w:rPr>
      </w:pPr>
      <w:r w:rsidRPr="00DB2F2A">
        <w:rPr>
          <w:sz w:val="20"/>
          <w:szCs w:val="20"/>
        </w:rPr>
        <w:t>545 S. John Street</w:t>
      </w:r>
    </w:p>
    <w:p w:rsidR="00F961C0" w:rsidRPr="00DB2F2A" w:rsidRDefault="00F961C0" w:rsidP="00F961C0">
      <w:pPr>
        <w:rPr>
          <w:sz w:val="20"/>
          <w:szCs w:val="20"/>
        </w:rPr>
      </w:pPr>
      <w:r w:rsidRPr="00DB2F2A">
        <w:rPr>
          <w:sz w:val="20"/>
          <w:szCs w:val="20"/>
        </w:rPr>
        <w:t>Kimberly, WI 54136</w:t>
      </w:r>
    </w:p>
    <w:p w:rsidR="00F961C0" w:rsidRPr="00DB2F2A" w:rsidRDefault="00611257" w:rsidP="00F961C0">
      <w:pPr>
        <w:rPr>
          <w:sz w:val="20"/>
          <w:szCs w:val="20"/>
        </w:rPr>
      </w:pPr>
      <w:hyperlink r:id="rId27" w:history="1">
        <w:r w:rsidR="00F961C0" w:rsidRPr="00DB2F2A">
          <w:rPr>
            <w:rStyle w:val="Hyperlink"/>
            <w:sz w:val="20"/>
            <w:szCs w:val="20"/>
          </w:rPr>
          <w:t>sskarda@kimberly.k12.wi.us</w:t>
        </w:r>
      </w:hyperlink>
    </w:p>
    <w:p w:rsidR="00F961C0" w:rsidRPr="00DB2F2A" w:rsidRDefault="00F961C0" w:rsidP="00F961C0">
      <w:pPr>
        <w:rPr>
          <w:sz w:val="20"/>
          <w:szCs w:val="20"/>
        </w:rPr>
      </w:pPr>
      <w:r w:rsidRPr="00DB2F2A">
        <w:rPr>
          <w:sz w:val="20"/>
          <w:szCs w:val="20"/>
        </w:rPr>
        <w:t xml:space="preserve">920-788-7905 x2229 </w:t>
      </w:r>
    </w:p>
    <w:p w:rsidR="00F961C0" w:rsidRPr="00DB2F2A" w:rsidRDefault="00F961C0" w:rsidP="00F961C0">
      <w:pPr>
        <w:rPr>
          <w:sz w:val="20"/>
          <w:szCs w:val="20"/>
        </w:rPr>
      </w:pPr>
      <w:r w:rsidRPr="00DB2F2A">
        <w:rPr>
          <w:sz w:val="20"/>
          <w:szCs w:val="20"/>
        </w:rPr>
        <w:t xml:space="preserve"> </w:t>
      </w:r>
    </w:p>
    <w:p w:rsidR="00F961C0" w:rsidRPr="00DB2F2A" w:rsidRDefault="00F961C0" w:rsidP="00F961C0">
      <w:pPr>
        <w:rPr>
          <w:sz w:val="20"/>
          <w:szCs w:val="20"/>
        </w:rPr>
      </w:pPr>
      <w:r w:rsidRPr="00DB2F2A">
        <w:rPr>
          <w:sz w:val="20"/>
          <w:szCs w:val="20"/>
        </w:rPr>
        <w:t>If you have questions about your rights or your child’s rights as a research participant, or would like to report a concern or complaint about this study, please contact the Marian University IRB Administrator at (920) 923-8796, or e-mail orsp@marianuniversity.edu, or regular mail at: Marian University ORSP, 45 S. National Avenue, Fond du Lac, WI 54935.</w:t>
      </w:r>
    </w:p>
    <w:p w:rsidR="00F961C0" w:rsidRPr="00DB2F2A" w:rsidRDefault="00F961C0" w:rsidP="00F961C0">
      <w:pPr>
        <w:tabs>
          <w:tab w:val="left" w:pos="600"/>
          <w:tab w:val="left" w:pos="1200"/>
          <w:tab w:val="left" w:pos="1800"/>
          <w:tab w:val="left" w:pos="2400"/>
        </w:tabs>
        <w:spacing w:line="240" w:lineRule="atLeast"/>
        <w:rPr>
          <w:sz w:val="20"/>
          <w:szCs w:val="20"/>
        </w:rPr>
      </w:pPr>
    </w:p>
    <w:p w:rsidR="00F961C0" w:rsidRPr="00DB2F2A" w:rsidRDefault="00F961C0" w:rsidP="00F961C0">
      <w:pPr>
        <w:tabs>
          <w:tab w:val="left" w:pos="600"/>
          <w:tab w:val="left" w:pos="1200"/>
          <w:tab w:val="left" w:pos="1800"/>
          <w:tab w:val="left" w:pos="2400"/>
        </w:tabs>
        <w:spacing w:line="240" w:lineRule="atLeast"/>
        <w:rPr>
          <w:b/>
          <w:bCs/>
          <w:sz w:val="20"/>
          <w:szCs w:val="20"/>
        </w:rPr>
      </w:pPr>
      <w:r w:rsidRPr="00DB2F2A">
        <w:rPr>
          <w:b/>
          <w:bCs/>
          <w:sz w:val="20"/>
          <w:szCs w:val="20"/>
        </w:rPr>
        <w:t>What does my signature on this consent form mean?</w:t>
      </w:r>
    </w:p>
    <w:p w:rsidR="00F961C0" w:rsidRPr="00DB2F2A" w:rsidRDefault="00F961C0" w:rsidP="00F961C0">
      <w:pPr>
        <w:tabs>
          <w:tab w:val="left" w:pos="600"/>
          <w:tab w:val="left" w:pos="1200"/>
          <w:tab w:val="left" w:pos="1800"/>
          <w:tab w:val="left" w:pos="2400"/>
        </w:tabs>
        <w:spacing w:line="240" w:lineRule="atLeast"/>
        <w:rPr>
          <w:sz w:val="20"/>
          <w:szCs w:val="20"/>
        </w:rPr>
      </w:pPr>
      <w:r w:rsidRPr="00DB2F2A">
        <w:rPr>
          <w:sz w:val="20"/>
          <w:szCs w:val="20"/>
        </w:rPr>
        <w:t>Your signature on this form means that:</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understand the information given to you in this form</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have been able to ask the researcher questions and state any concerns</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The researcher has responded to your questions and concerns</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believe you understand the research study and the potential benefits and risks that are involved for your child.</w:t>
      </w:r>
    </w:p>
    <w:p w:rsidR="00F961C0" w:rsidRPr="00DB2F2A" w:rsidRDefault="00F961C0" w:rsidP="00F961C0">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understand that even if you give your permission, you child may choose not to take part in the study.</w:t>
      </w:r>
    </w:p>
    <w:p w:rsidR="00F961C0" w:rsidRPr="00C147EF" w:rsidRDefault="00F961C0" w:rsidP="00F961C0">
      <w:pPr>
        <w:pBdr>
          <w:bottom w:val="single" w:sz="12" w:space="1" w:color="auto"/>
        </w:pBdr>
        <w:tabs>
          <w:tab w:val="left" w:pos="600"/>
          <w:tab w:val="left" w:pos="1200"/>
          <w:tab w:val="left" w:pos="1800"/>
          <w:tab w:val="left" w:pos="2400"/>
        </w:tabs>
        <w:spacing w:after="120" w:line="240" w:lineRule="atLeast"/>
        <w:rPr>
          <w:sz w:val="20"/>
          <w:szCs w:val="20"/>
        </w:rPr>
      </w:pPr>
    </w:p>
    <w:p w:rsidR="00F961C0" w:rsidRPr="00C147EF" w:rsidRDefault="00F961C0" w:rsidP="00F961C0">
      <w:pPr>
        <w:tabs>
          <w:tab w:val="left" w:pos="600"/>
          <w:tab w:val="left" w:pos="900"/>
          <w:tab w:val="left" w:pos="1800"/>
          <w:tab w:val="left" w:pos="2400"/>
        </w:tabs>
        <w:spacing w:after="120" w:line="240" w:lineRule="atLeast"/>
        <w:ind w:left="1260" w:hanging="1260"/>
        <w:rPr>
          <w:sz w:val="20"/>
          <w:szCs w:val="20"/>
        </w:rPr>
      </w:pPr>
      <w:r w:rsidRPr="00C147EF">
        <w:rPr>
          <w:b/>
          <w:bCs/>
          <w:sz w:val="20"/>
          <w:szCs w:val="20"/>
        </w:rPr>
        <w:br w:type="page"/>
      </w:r>
      <w:r w:rsidRPr="00C147EF">
        <w:rPr>
          <w:rFonts w:ascii="Arial" w:hAnsi="Arial" w:cs="Arial"/>
          <w:b/>
          <w:bCs/>
          <w:sz w:val="20"/>
          <w:szCs w:val="20"/>
        </w:rPr>
        <w:lastRenderedPageBreak/>
        <w:t>Study Title:</w:t>
      </w:r>
      <w:r w:rsidRPr="00C147EF">
        <w:rPr>
          <w:rFonts w:ascii="Arial" w:hAnsi="Arial" w:cs="Arial"/>
          <w:b/>
          <w:bCs/>
          <w:sz w:val="20"/>
          <w:szCs w:val="20"/>
        </w:rPr>
        <w:tab/>
      </w:r>
      <w:r w:rsidRPr="00C147EF">
        <w:rPr>
          <w:sz w:val="20"/>
          <w:szCs w:val="20"/>
        </w:rPr>
        <w:t xml:space="preserve">Using </w:t>
      </w:r>
      <w:proofErr w:type="spellStart"/>
      <w:r w:rsidRPr="00C147EF">
        <w:rPr>
          <w:sz w:val="20"/>
          <w:szCs w:val="20"/>
        </w:rPr>
        <w:t>iTouch</w:t>
      </w:r>
      <w:proofErr w:type="spellEnd"/>
      <w:r w:rsidRPr="00C147EF">
        <w:rPr>
          <w:sz w:val="20"/>
          <w:szCs w:val="20"/>
        </w:rPr>
        <w:t xml:space="preserve"> Flashcards Versus Traditional Flashcards in Learning Eighth Grade Spanish</w:t>
      </w:r>
    </w:p>
    <w:p w:rsidR="00F961C0" w:rsidRPr="00C147EF" w:rsidRDefault="00F961C0" w:rsidP="00F961C0">
      <w:pPr>
        <w:tabs>
          <w:tab w:val="left" w:pos="600"/>
          <w:tab w:val="left" w:pos="900"/>
          <w:tab w:val="left" w:pos="1800"/>
          <w:tab w:val="left" w:pos="2400"/>
        </w:tabs>
        <w:spacing w:after="120" w:line="240" w:lineRule="atLeast"/>
        <w:ind w:left="1260" w:hanging="1260"/>
        <w:rPr>
          <w:rFonts w:ascii="Arial" w:hAnsi="Arial" w:cs="Arial"/>
          <w:b/>
          <w:bCs/>
          <w:sz w:val="20"/>
          <w:szCs w:val="20"/>
        </w:rPr>
      </w:pPr>
      <w:r w:rsidRPr="00C147EF">
        <w:rPr>
          <w:rFonts w:ascii="Arial" w:hAnsi="Arial" w:cs="Arial"/>
          <w:b/>
          <w:bCs/>
          <w:sz w:val="20"/>
          <w:szCs w:val="20"/>
        </w:rPr>
        <w:t xml:space="preserve">Researchers: </w:t>
      </w:r>
      <w:r w:rsidRPr="00C147EF">
        <w:rPr>
          <w:rFonts w:ascii="Arial" w:hAnsi="Arial" w:cs="Arial"/>
          <w:b/>
          <w:bCs/>
          <w:sz w:val="20"/>
          <w:szCs w:val="20"/>
        </w:rPr>
        <w:tab/>
      </w:r>
    </w:p>
    <w:p w:rsidR="00F961C0" w:rsidRPr="00C147EF" w:rsidRDefault="00F961C0" w:rsidP="00F961C0">
      <w:pPr>
        <w:numPr>
          <w:ilvl w:val="0"/>
          <w:numId w:val="8"/>
        </w:numPr>
        <w:tabs>
          <w:tab w:val="left" w:pos="600"/>
          <w:tab w:val="left" w:pos="900"/>
          <w:tab w:val="left" w:pos="1800"/>
          <w:tab w:val="left" w:pos="2400"/>
        </w:tabs>
        <w:rPr>
          <w:i/>
          <w:iCs/>
          <w:sz w:val="20"/>
          <w:szCs w:val="20"/>
        </w:rPr>
      </w:pPr>
      <w:r w:rsidRPr="00C147EF">
        <w:rPr>
          <w:i/>
          <w:iCs/>
          <w:sz w:val="20"/>
          <w:szCs w:val="20"/>
        </w:rPr>
        <w:t xml:space="preserve">Principal Investigator – Stacy </w:t>
      </w:r>
      <w:proofErr w:type="spellStart"/>
      <w:r w:rsidRPr="00C147EF">
        <w:rPr>
          <w:i/>
          <w:iCs/>
          <w:sz w:val="20"/>
          <w:szCs w:val="20"/>
        </w:rPr>
        <w:t>Skarda</w:t>
      </w:r>
      <w:proofErr w:type="spellEnd"/>
      <w:r w:rsidRPr="00C147EF">
        <w:rPr>
          <w:i/>
          <w:iCs/>
          <w:sz w:val="20"/>
          <w:szCs w:val="20"/>
        </w:rPr>
        <w:t xml:space="preserve">, </w:t>
      </w:r>
      <w:hyperlink r:id="rId28" w:history="1">
        <w:r w:rsidRPr="00C147EF">
          <w:rPr>
            <w:rStyle w:val="Hyperlink"/>
            <w:i/>
            <w:iCs/>
            <w:sz w:val="20"/>
            <w:szCs w:val="20"/>
          </w:rPr>
          <w:t>sskarda@kimberly.k12.wi.us</w:t>
        </w:r>
      </w:hyperlink>
      <w:r w:rsidRPr="00C147EF">
        <w:rPr>
          <w:i/>
          <w:iCs/>
          <w:sz w:val="20"/>
          <w:szCs w:val="20"/>
        </w:rPr>
        <w:t>, 788-7905</w:t>
      </w:r>
    </w:p>
    <w:p w:rsidR="00F961C0" w:rsidRPr="00C147EF" w:rsidRDefault="00F961C0" w:rsidP="00F961C0">
      <w:pPr>
        <w:numPr>
          <w:ilvl w:val="0"/>
          <w:numId w:val="8"/>
        </w:numPr>
        <w:tabs>
          <w:tab w:val="left" w:pos="600"/>
          <w:tab w:val="left" w:pos="900"/>
          <w:tab w:val="left" w:pos="1800"/>
          <w:tab w:val="left" w:pos="2400"/>
        </w:tabs>
        <w:rPr>
          <w:i/>
          <w:iCs/>
          <w:sz w:val="20"/>
          <w:szCs w:val="20"/>
        </w:rPr>
      </w:pPr>
      <w:r w:rsidRPr="00C147EF">
        <w:rPr>
          <w:i/>
          <w:iCs/>
          <w:sz w:val="20"/>
          <w:szCs w:val="20"/>
        </w:rPr>
        <w:t xml:space="preserve">Research Advisor – Dr. </w:t>
      </w:r>
      <w:proofErr w:type="spellStart"/>
      <w:r w:rsidRPr="00C147EF">
        <w:rPr>
          <w:i/>
          <w:iCs/>
          <w:sz w:val="20"/>
          <w:szCs w:val="20"/>
        </w:rPr>
        <w:t>Aïda</w:t>
      </w:r>
      <w:proofErr w:type="spellEnd"/>
      <w:r w:rsidRPr="00C147EF">
        <w:rPr>
          <w:i/>
          <w:iCs/>
          <w:sz w:val="20"/>
          <w:szCs w:val="20"/>
        </w:rPr>
        <w:t xml:space="preserve"> </w:t>
      </w:r>
      <w:proofErr w:type="spellStart"/>
      <w:r w:rsidRPr="00C147EF">
        <w:rPr>
          <w:i/>
          <w:iCs/>
          <w:sz w:val="20"/>
          <w:szCs w:val="20"/>
        </w:rPr>
        <w:t>Michlowski</w:t>
      </w:r>
      <w:proofErr w:type="spellEnd"/>
      <w:r w:rsidRPr="00C147EF">
        <w:rPr>
          <w:i/>
          <w:iCs/>
          <w:sz w:val="20"/>
          <w:szCs w:val="20"/>
        </w:rPr>
        <w:t>, Marian Professor</w:t>
      </w:r>
      <w:r>
        <w:rPr>
          <w:i/>
          <w:iCs/>
          <w:sz w:val="20"/>
          <w:szCs w:val="20"/>
        </w:rPr>
        <w:t xml:space="preserve"> </w:t>
      </w:r>
    </w:p>
    <w:p w:rsidR="00F961C0" w:rsidRPr="00C147EF" w:rsidRDefault="00F961C0" w:rsidP="00F961C0">
      <w:pPr>
        <w:tabs>
          <w:tab w:val="left" w:pos="600"/>
          <w:tab w:val="left" w:pos="1200"/>
          <w:tab w:val="left" w:pos="1800"/>
          <w:tab w:val="left" w:pos="2400"/>
        </w:tabs>
        <w:spacing w:after="120" w:line="240" w:lineRule="atLeast"/>
        <w:rPr>
          <w:b/>
          <w:bCs/>
          <w:sz w:val="20"/>
          <w:szCs w:val="20"/>
        </w:rPr>
      </w:pPr>
    </w:p>
    <w:p w:rsidR="00F961C0" w:rsidRPr="00C147EF" w:rsidRDefault="00F961C0" w:rsidP="00F961C0">
      <w:pPr>
        <w:tabs>
          <w:tab w:val="left" w:pos="600"/>
          <w:tab w:val="left" w:pos="1200"/>
          <w:tab w:val="left" w:pos="1800"/>
          <w:tab w:val="left" w:pos="2400"/>
        </w:tabs>
        <w:spacing w:after="120" w:line="240" w:lineRule="atLeast"/>
        <w:rPr>
          <w:b/>
          <w:bCs/>
          <w:sz w:val="20"/>
          <w:szCs w:val="20"/>
        </w:rPr>
      </w:pPr>
      <w:r w:rsidRPr="00C147EF">
        <w:rPr>
          <w:b/>
          <w:bCs/>
          <w:sz w:val="20"/>
          <w:szCs w:val="20"/>
        </w:rPr>
        <w:t>Statement of Consent</w:t>
      </w: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I give my voluntary permission for my child to take part in this study.  I will be given a copy of this consent document for my records.</w:t>
      </w:r>
    </w:p>
    <w:p w:rsidR="00F961C0" w:rsidRPr="00C147EF" w:rsidRDefault="00F961C0" w:rsidP="00F961C0">
      <w:pPr>
        <w:tabs>
          <w:tab w:val="left" w:pos="600"/>
          <w:tab w:val="left" w:pos="1200"/>
          <w:tab w:val="left" w:pos="1800"/>
          <w:tab w:val="left" w:pos="2400"/>
        </w:tabs>
        <w:spacing w:after="120" w:line="240" w:lineRule="atLeast"/>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__________________________________</w:t>
      </w:r>
      <w:r w:rsidRPr="00C147EF">
        <w:rPr>
          <w:sz w:val="20"/>
          <w:szCs w:val="20"/>
        </w:rPr>
        <w:tab/>
      </w:r>
      <w:r w:rsidRPr="00C147EF">
        <w:rPr>
          <w:sz w:val="20"/>
          <w:szCs w:val="20"/>
        </w:rPr>
        <w:tab/>
        <w:t>________________________</w:t>
      </w: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Signature of Parent or Guardian</w:t>
      </w:r>
      <w:r w:rsidRPr="00C147EF">
        <w:rPr>
          <w:sz w:val="20"/>
          <w:szCs w:val="20"/>
        </w:rPr>
        <w:tab/>
      </w:r>
      <w:r w:rsidRPr="00C147EF">
        <w:rPr>
          <w:sz w:val="20"/>
          <w:szCs w:val="20"/>
        </w:rPr>
        <w:tab/>
      </w:r>
      <w:r w:rsidRPr="00C147EF">
        <w:rPr>
          <w:sz w:val="20"/>
          <w:szCs w:val="20"/>
        </w:rPr>
        <w:tab/>
      </w:r>
      <w:r w:rsidRPr="00C147EF">
        <w:rPr>
          <w:sz w:val="20"/>
          <w:szCs w:val="20"/>
        </w:rPr>
        <w:tab/>
      </w:r>
      <w:r w:rsidRPr="00C147EF">
        <w:rPr>
          <w:sz w:val="20"/>
          <w:szCs w:val="20"/>
        </w:rPr>
        <w:tab/>
      </w:r>
      <w:r w:rsidRPr="00C147EF">
        <w:rPr>
          <w:sz w:val="20"/>
          <w:szCs w:val="20"/>
        </w:rPr>
        <w:tab/>
        <w:t>Date</w:t>
      </w: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__________________________________</w:t>
      </w: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r w:rsidRPr="00C147EF">
        <w:rPr>
          <w:sz w:val="20"/>
          <w:szCs w:val="20"/>
        </w:rPr>
        <w:t>Printed Name of Parent or Guardian</w:t>
      </w:r>
    </w:p>
    <w:p w:rsidR="00F961C0" w:rsidRPr="00C147EF" w:rsidRDefault="00F961C0" w:rsidP="00F961C0">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sz w:val="20"/>
          <w:szCs w:val="20"/>
          <w:u w:val="single"/>
        </w:rPr>
      </w:pPr>
    </w:p>
    <w:p w:rsidR="00F961C0" w:rsidRPr="00C147EF" w:rsidRDefault="00F961C0" w:rsidP="00F961C0">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b/>
          <w:bCs/>
          <w:sz w:val="20"/>
          <w:szCs w:val="20"/>
        </w:rPr>
      </w:pPr>
      <w:r w:rsidRPr="00C147EF">
        <w:rPr>
          <w:b/>
          <w:bCs/>
          <w:sz w:val="20"/>
          <w:szCs w:val="20"/>
        </w:rPr>
        <w:t>Statement of Person Obtaining Informed Consent</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I have carefully explained to the parent of the child being asked to take part in the study what will happen to their child.</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I certify that when this person signs this form, to the best of my knowledge, he or she understands the purpose, procedures, potential benefits, and potential risks of his or her child’s participation.</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I also certify that he or she:</w:t>
      </w:r>
    </w:p>
    <w:p w:rsidR="00F961C0" w:rsidRPr="00C147EF" w:rsidRDefault="00F961C0" w:rsidP="00F961C0">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Speaks the language used to explain this research</w:t>
      </w:r>
    </w:p>
    <w:p w:rsidR="00F961C0" w:rsidRPr="00C147EF" w:rsidRDefault="00F961C0" w:rsidP="00F961C0">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Reads well enough to understand this form or, if not, this person is able to hear and understand when the form is read to him or her</w:t>
      </w:r>
    </w:p>
    <w:p w:rsidR="00F961C0" w:rsidRPr="00C147EF" w:rsidRDefault="00F961C0" w:rsidP="00F961C0">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Does not have any problems that could make it hard to understand what it means for his or her child to take part in this research.</w:t>
      </w: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line="240" w:lineRule="atLeast"/>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u w:val="single"/>
        </w:rPr>
      </w:pPr>
      <w:r w:rsidRPr="00C147EF">
        <w:rPr>
          <w:sz w:val="20"/>
          <w:szCs w:val="20"/>
        </w:rPr>
        <w:t>__________________________________</w:t>
      </w:r>
      <w:r w:rsidRPr="00C147EF">
        <w:rPr>
          <w:sz w:val="20"/>
          <w:szCs w:val="20"/>
        </w:rPr>
        <w:tab/>
      </w:r>
      <w:r w:rsidRPr="00C147EF">
        <w:rPr>
          <w:sz w:val="20"/>
          <w:szCs w:val="20"/>
        </w:rPr>
        <w:tab/>
        <w:t>_______________________</w:t>
      </w:r>
      <w:r w:rsidRPr="00C147EF">
        <w:rPr>
          <w:sz w:val="20"/>
          <w:szCs w:val="20"/>
          <w:u w:val="single"/>
        </w:rPr>
        <w:tab/>
      </w:r>
    </w:p>
    <w:p w:rsidR="00F961C0" w:rsidRPr="00C147EF" w:rsidRDefault="00F961C0" w:rsidP="00F961C0">
      <w:pPr>
        <w:tabs>
          <w:tab w:val="left" w:pos="600"/>
          <w:tab w:val="left" w:pos="1200"/>
          <w:tab w:val="left" w:pos="1800"/>
          <w:tab w:val="left" w:pos="2400"/>
        </w:tabs>
        <w:spacing w:line="240" w:lineRule="atLeast"/>
        <w:rPr>
          <w:sz w:val="20"/>
          <w:szCs w:val="20"/>
        </w:rPr>
      </w:pPr>
      <w:r w:rsidRPr="00C147EF">
        <w:rPr>
          <w:sz w:val="20"/>
          <w:szCs w:val="20"/>
        </w:rPr>
        <w:t>Signature of Person Obtaining Consent</w:t>
      </w:r>
      <w:r w:rsidRPr="00C147EF">
        <w:rPr>
          <w:sz w:val="20"/>
          <w:szCs w:val="20"/>
        </w:rPr>
        <w:tab/>
      </w:r>
      <w:r w:rsidRPr="00C147EF">
        <w:rPr>
          <w:sz w:val="20"/>
          <w:szCs w:val="20"/>
        </w:rPr>
        <w:tab/>
      </w:r>
      <w:r w:rsidRPr="00C147EF">
        <w:rPr>
          <w:sz w:val="20"/>
          <w:szCs w:val="20"/>
        </w:rPr>
        <w:tab/>
        <w:t>Date</w:t>
      </w: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F961C0" w:rsidRPr="00C147EF" w:rsidRDefault="00F961C0" w:rsidP="00F961C0">
      <w:pPr>
        <w:tabs>
          <w:tab w:val="left" w:pos="600"/>
          <w:tab w:val="left" w:pos="1200"/>
          <w:tab w:val="left" w:pos="1800"/>
          <w:tab w:val="left" w:pos="2400"/>
        </w:tabs>
        <w:spacing w:after="120" w:line="240" w:lineRule="atLeast"/>
        <w:rPr>
          <w:sz w:val="20"/>
          <w:szCs w:val="20"/>
        </w:rPr>
      </w:pPr>
      <w:r w:rsidRPr="00C147EF">
        <w:rPr>
          <w:sz w:val="20"/>
          <w:szCs w:val="20"/>
        </w:rPr>
        <w:t>_____</w:t>
      </w:r>
      <w:r w:rsidRPr="00C147EF">
        <w:rPr>
          <w:sz w:val="20"/>
          <w:szCs w:val="20"/>
          <w:u w:val="single"/>
        </w:rPr>
        <w:t xml:space="preserve">Stacy </w:t>
      </w:r>
      <w:proofErr w:type="spellStart"/>
      <w:r w:rsidRPr="00C147EF">
        <w:rPr>
          <w:sz w:val="20"/>
          <w:szCs w:val="20"/>
          <w:u w:val="single"/>
        </w:rPr>
        <w:t>Skarda</w:t>
      </w:r>
      <w:proofErr w:type="spellEnd"/>
      <w:r w:rsidRPr="00C147EF">
        <w:rPr>
          <w:sz w:val="20"/>
          <w:szCs w:val="20"/>
          <w:u w:val="single"/>
        </w:rPr>
        <w:tab/>
        <w:t xml:space="preserve">      </w:t>
      </w:r>
      <w:r w:rsidRPr="00C147EF">
        <w:rPr>
          <w:sz w:val="20"/>
          <w:szCs w:val="20"/>
        </w:rPr>
        <w:t>_______________</w:t>
      </w:r>
      <w:r w:rsidRPr="00C147EF">
        <w:rPr>
          <w:sz w:val="20"/>
          <w:szCs w:val="20"/>
        </w:rPr>
        <w:tab/>
        <w:t>_</w:t>
      </w:r>
      <w:r w:rsidRPr="00C147EF">
        <w:rPr>
          <w:sz w:val="20"/>
          <w:szCs w:val="20"/>
          <w:u w:val="single"/>
        </w:rPr>
        <w:t>Principal Investigator</w:t>
      </w:r>
      <w:r w:rsidRPr="00C147EF">
        <w:rPr>
          <w:sz w:val="20"/>
          <w:szCs w:val="20"/>
        </w:rPr>
        <w:t>______________</w:t>
      </w:r>
      <w:r w:rsidRPr="00C147EF">
        <w:rPr>
          <w:sz w:val="20"/>
          <w:szCs w:val="20"/>
        </w:rPr>
        <w:tab/>
      </w:r>
    </w:p>
    <w:p w:rsidR="00F961C0" w:rsidRPr="000D793D" w:rsidRDefault="00F961C0" w:rsidP="00F961C0">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sz w:val="20"/>
          <w:szCs w:val="20"/>
        </w:rPr>
      </w:pPr>
      <w:r w:rsidRPr="00C147EF">
        <w:rPr>
          <w:sz w:val="20"/>
          <w:szCs w:val="20"/>
        </w:rPr>
        <w:t>Printed Name of Person Obtaining Consent</w:t>
      </w:r>
      <w:r w:rsidRPr="00C147EF">
        <w:rPr>
          <w:sz w:val="20"/>
          <w:szCs w:val="20"/>
        </w:rPr>
        <w:tab/>
      </w:r>
      <w:r w:rsidRPr="00C147EF">
        <w:rPr>
          <w:sz w:val="20"/>
          <w:szCs w:val="20"/>
        </w:rPr>
        <w:tab/>
        <w:t>Person’s Role i</w:t>
      </w:r>
      <w:r w:rsidRPr="000D793D">
        <w:rPr>
          <w:color w:val="000000"/>
          <w:sz w:val="20"/>
          <w:szCs w:val="20"/>
        </w:rPr>
        <w:t>n Research Study</w:t>
      </w: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F961C0" w:rsidRDefault="00F961C0" w:rsidP="007372BC">
      <w:pPr>
        <w:tabs>
          <w:tab w:val="left" w:pos="600"/>
          <w:tab w:val="left" w:pos="1200"/>
          <w:tab w:val="left" w:pos="1800"/>
          <w:tab w:val="left" w:pos="2400"/>
        </w:tabs>
        <w:spacing w:line="240" w:lineRule="atLeast"/>
        <w:jc w:val="center"/>
        <w:rPr>
          <w:bCs/>
          <w:color w:val="000000"/>
        </w:rPr>
      </w:pPr>
    </w:p>
    <w:p w:rsidR="007372BC" w:rsidRDefault="007372BC" w:rsidP="007372BC">
      <w:pPr>
        <w:tabs>
          <w:tab w:val="left" w:pos="600"/>
          <w:tab w:val="left" w:pos="1200"/>
          <w:tab w:val="left" w:pos="1800"/>
          <w:tab w:val="left" w:pos="2400"/>
        </w:tabs>
        <w:spacing w:line="240" w:lineRule="atLeast"/>
        <w:jc w:val="center"/>
        <w:rPr>
          <w:bCs/>
          <w:color w:val="000000"/>
        </w:rPr>
      </w:pPr>
      <w:r w:rsidRPr="003327E2">
        <w:rPr>
          <w:bCs/>
          <w:color w:val="000000"/>
        </w:rPr>
        <w:lastRenderedPageBreak/>
        <w:t>APPENDIX D. Child Assent Form</w:t>
      </w:r>
    </w:p>
    <w:p w:rsidR="00F961C0" w:rsidRDefault="00F961C0" w:rsidP="007372BC">
      <w:pPr>
        <w:tabs>
          <w:tab w:val="left" w:pos="600"/>
          <w:tab w:val="left" w:pos="1200"/>
          <w:tab w:val="left" w:pos="1800"/>
          <w:tab w:val="left" w:pos="2400"/>
        </w:tabs>
        <w:spacing w:line="240" w:lineRule="atLeast"/>
        <w:jc w:val="center"/>
        <w:rPr>
          <w:bCs/>
          <w:color w:val="000000"/>
        </w:rPr>
      </w:pPr>
    </w:p>
    <w:p w:rsidR="00A74DF9" w:rsidRPr="008929BE" w:rsidRDefault="00A74DF9" w:rsidP="00A74DF9">
      <w:pPr>
        <w:tabs>
          <w:tab w:val="left" w:pos="600"/>
          <w:tab w:val="left" w:pos="900"/>
          <w:tab w:val="left" w:pos="1800"/>
          <w:tab w:val="left" w:pos="2400"/>
        </w:tabs>
        <w:spacing w:after="120" w:line="240" w:lineRule="atLeast"/>
        <w:ind w:left="1800" w:hanging="1800"/>
        <w:rPr>
          <w:rFonts w:ascii="Arial" w:hAnsi="Arial" w:cs="Arial"/>
        </w:rPr>
      </w:pPr>
      <w:r w:rsidRPr="008929BE">
        <w:rPr>
          <w:rFonts w:ascii="Arial" w:hAnsi="Arial" w:cs="Arial"/>
          <w:b/>
          <w:bCs/>
        </w:rPr>
        <w:t>Study Title:</w:t>
      </w:r>
      <w:r w:rsidRPr="008929BE">
        <w:rPr>
          <w:rFonts w:ascii="Arial" w:hAnsi="Arial" w:cs="Arial"/>
          <w:b/>
          <w:bCs/>
        </w:rPr>
        <w:tab/>
      </w:r>
      <w:r w:rsidRPr="008929BE">
        <w:rPr>
          <w:rFonts w:ascii="Arial" w:hAnsi="Arial"/>
          <w:sz w:val="18"/>
        </w:rPr>
        <w:t xml:space="preserve">Using </w:t>
      </w:r>
      <w:proofErr w:type="spellStart"/>
      <w:r w:rsidRPr="008929BE">
        <w:rPr>
          <w:rFonts w:ascii="Arial" w:hAnsi="Arial"/>
          <w:sz w:val="18"/>
        </w:rPr>
        <w:t>iTouch</w:t>
      </w:r>
      <w:proofErr w:type="spellEnd"/>
      <w:r w:rsidRPr="008929BE">
        <w:rPr>
          <w:rFonts w:ascii="Arial" w:hAnsi="Arial"/>
          <w:sz w:val="18"/>
        </w:rPr>
        <w:t xml:space="preserve"> Flashcards Versus Traditional Flashcards in Learning Eighth Grade Spanish</w:t>
      </w:r>
      <w:r w:rsidRPr="008929BE">
        <w:rPr>
          <w:rFonts w:ascii="Arial" w:hAnsi="Arial"/>
          <w:sz w:val="18"/>
        </w:rPr>
        <w:t> </w:t>
      </w:r>
      <w:r w:rsidRPr="008929BE">
        <w:rPr>
          <w:rFonts w:ascii="Arial" w:hAnsi="Arial"/>
          <w:sz w:val="18"/>
        </w:rPr>
        <w:t> </w:t>
      </w:r>
      <w:r w:rsidRPr="008929BE">
        <w:rPr>
          <w:rFonts w:ascii="Arial" w:hAnsi="Arial"/>
          <w:sz w:val="18"/>
        </w:rPr>
        <w:t> </w:t>
      </w:r>
      <w:r w:rsidRPr="008929BE">
        <w:rPr>
          <w:rFonts w:ascii="Arial" w:hAnsi="Arial"/>
          <w:sz w:val="18"/>
        </w:rPr>
        <w:t> </w:t>
      </w:r>
      <w:r w:rsidRPr="008929BE">
        <w:rPr>
          <w:rFonts w:ascii="Arial" w:hAnsi="Arial"/>
          <w:sz w:val="18"/>
        </w:rPr>
        <w:t> </w:t>
      </w:r>
    </w:p>
    <w:p w:rsidR="00A74DF9" w:rsidRPr="008929BE" w:rsidRDefault="00A74DF9" w:rsidP="00A74DF9">
      <w:pPr>
        <w:tabs>
          <w:tab w:val="left" w:pos="600"/>
          <w:tab w:val="left" w:pos="900"/>
          <w:tab w:val="left" w:pos="1800"/>
          <w:tab w:val="left" w:pos="2400"/>
        </w:tabs>
        <w:spacing w:after="120" w:line="240" w:lineRule="atLeast"/>
        <w:ind w:left="1260" w:hanging="1260"/>
        <w:rPr>
          <w:rFonts w:ascii="Arial" w:hAnsi="Arial" w:cs="Arial"/>
        </w:rPr>
      </w:pPr>
      <w:r w:rsidRPr="008929BE">
        <w:rPr>
          <w:rFonts w:ascii="Arial" w:hAnsi="Arial" w:cs="Arial"/>
          <w:b/>
          <w:bCs/>
        </w:rPr>
        <w:t>IRB Approval File Code:</w:t>
      </w:r>
      <w:r w:rsidRPr="008929BE">
        <w:rPr>
          <w:rFonts w:ascii="Arial" w:hAnsi="Arial" w:cs="Arial"/>
        </w:rPr>
        <w:t xml:space="preserve"> </w:t>
      </w:r>
      <w:r w:rsidRPr="00B82673">
        <w:rPr>
          <w:b/>
          <w:bCs/>
        </w:rPr>
        <w:t>M101107001Q</w:t>
      </w:r>
    </w:p>
    <w:p w:rsidR="00A74DF9" w:rsidRPr="008929BE" w:rsidRDefault="00A74DF9" w:rsidP="00A74DF9">
      <w:pPr>
        <w:tabs>
          <w:tab w:val="left" w:pos="600"/>
          <w:tab w:val="left" w:pos="900"/>
          <w:tab w:val="left" w:pos="1800"/>
          <w:tab w:val="left" w:pos="2400"/>
        </w:tabs>
        <w:spacing w:line="240" w:lineRule="atLeast"/>
        <w:ind w:left="1267" w:hanging="1267"/>
        <w:rPr>
          <w:rFonts w:ascii="Arial" w:hAnsi="Arial" w:cs="Arial"/>
          <w:b/>
          <w:bCs/>
        </w:rPr>
      </w:pPr>
      <w:r w:rsidRPr="008929BE">
        <w:rPr>
          <w:rFonts w:ascii="Arial" w:hAnsi="Arial" w:cs="Arial"/>
          <w:b/>
          <w:bCs/>
        </w:rPr>
        <w:t>Researchers:</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Cs/>
        </w:rPr>
        <w:t>Principal Investigator:</w:t>
      </w:r>
      <w:r w:rsidRPr="008929BE">
        <w:rPr>
          <w:rFonts w:ascii="Arial" w:hAnsi="Arial" w:cs="Arial"/>
          <w:i/>
          <w:iCs/>
        </w:rPr>
        <w:t xml:space="preserve"> Stacy </w:t>
      </w:r>
      <w:proofErr w:type="spellStart"/>
      <w:r w:rsidRPr="008929BE">
        <w:rPr>
          <w:rFonts w:ascii="Arial" w:hAnsi="Arial" w:cs="Arial"/>
          <w:i/>
          <w:iCs/>
        </w:rPr>
        <w:t>Skarda</w:t>
      </w:r>
      <w:proofErr w:type="spellEnd"/>
      <w:r w:rsidRPr="008929BE">
        <w:rPr>
          <w:rFonts w:ascii="Arial" w:hAnsi="Arial" w:cs="Arial"/>
          <w:i/>
          <w:iCs/>
        </w:rPr>
        <w:t>, 920-788-7905 x2229, sskarda@kimberly.k12.wi.us</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Cs/>
        </w:rPr>
        <w:t>Research Advisor</w:t>
      </w:r>
      <w:r w:rsidRPr="008929BE">
        <w:rPr>
          <w:rFonts w:ascii="Arial" w:hAnsi="Arial" w:cs="Arial"/>
          <w:i/>
          <w:iCs/>
        </w:rPr>
        <w:t xml:space="preserve">: Dr. </w:t>
      </w:r>
      <w:proofErr w:type="spellStart"/>
      <w:r w:rsidRPr="008929BE">
        <w:rPr>
          <w:rFonts w:ascii="Arial" w:hAnsi="Arial" w:cs="Arial"/>
          <w:i/>
          <w:iCs/>
        </w:rPr>
        <w:t>Aïda</w:t>
      </w:r>
      <w:proofErr w:type="spellEnd"/>
      <w:r w:rsidRPr="008929BE">
        <w:rPr>
          <w:rFonts w:ascii="Arial" w:hAnsi="Arial" w:cs="Arial"/>
          <w:i/>
          <w:iCs/>
        </w:rPr>
        <w:t xml:space="preserve"> </w:t>
      </w:r>
      <w:proofErr w:type="spellStart"/>
      <w:r w:rsidRPr="008929BE">
        <w:rPr>
          <w:rFonts w:ascii="Arial" w:hAnsi="Arial" w:cs="Arial"/>
          <w:i/>
          <w:iCs/>
        </w:rPr>
        <w:t>Michlowski</w:t>
      </w:r>
      <w:proofErr w:type="spellEnd"/>
      <w:r w:rsidRPr="008929BE">
        <w:rPr>
          <w:rFonts w:ascii="Arial" w:hAnsi="Arial" w:cs="Arial"/>
          <w:i/>
          <w:iCs/>
        </w:rPr>
        <w:t>, Marian Professor 920-923-8749</w:t>
      </w:r>
    </w:p>
    <w:p w:rsidR="00A74DF9" w:rsidRPr="008929BE" w:rsidRDefault="00A74DF9" w:rsidP="00A74DF9">
      <w:pPr>
        <w:rPr>
          <w:rFonts w:ascii="Arial" w:hAnsi="Arial" w:cs="Arial"/>
        </w:rPr>
      </w:pPr>
      <w:r w:rsidRPr="008929BE">
        <w:rPr>
          <w:rFonts w:ascii="Arial" w:hAnsi="Arial" w:cs="Arial"/>
        </w:rPr>
        <w:t xml:space="preserve">My name is </w:t>
      </w:r>
      <w:r w:rsidRPr="008929BE">
        <w:rPr>
          <w:rFonts w:ascii="Arial" w:hAnsi="Arial" w:cs="Arial"/>
          <w:i/>
        </w:rPr>
        <w:t xml:space="preserve">Stacy </w:t>
      </w:r>
      <w:proofErr w:type="spellStart"/>
      <w:r w:rsidRPr="008929BE">
        <w:rPr>
          <w:rFonts w:ascii="Arial" w:hAnsi="Arial" w:cs="Arial"/>
          <w:i/>
        </w:rPr>
        <w:t>Skarda</w:t>
      </w:r>
      <w:proofErr w:type="spellEnd"/>
      <w:r w:rsidRPr="008929BE">
        <w:rPr>
          <w:rFonts w:ascii="Arial" w:hAnsi="Arial" w:cs="Arial"/>
        </w:rPr>
        <w:t>. As part of my master’s studies at Marian University, I am doing a classroom action research project</w:t>
      </w:r>
      <w:r w:rsidRPr="008929BE">
        <w:rPr>
          <w:rFonts w:ascii="Arial" w:hAnsi="Arial" w:cs="Arial"/>
          <w:i/>
        </w:rPr>
        <w:t xml:space="preserve">. </w:t>
      </w:r>
      <w:r w:rsidRPr="008929BE">
        <w:rPr>
          <w:rFonts w:ascii="Arial" w:hAnsi="Arial" w:cs="Arial"/>
        </w:rPr>
        <w:t>I am inviting you to take part in my research study.  Your parent(s) know I am talking with you about this project, but it is up to you to decide if you want to be in the study. This form will tell you more about it to help you decide whether or not you want to take part in it.</w:t>
      </w:r>
    </w:p>
    <w:p w:rsidR="00A74DF9" w:rsidRPr="008929BE" w:rsidRDefault="00A74DF9" w:rsidP="00A74DF9">
      <w:pPr>
        <w:rPr>
          <w:rFonts w:ascii="Arial" w:hAnsi="Arial" w:cs="Arial"/>
        </w:rPr>
      </w:pPr>
    </w:p>
    <w:p w:rsidR="00A74DF9" w:rsidRPr="008929BE" w:rsidRDefault="00A74DF9" w:rsidP="00A74DF9">
      <w:pPr>
        <w:rPr>
          <w:rFonts w:ascii="Arial" w:hAnsi="Arial" w:cs="Arial"/>
          <w:b/>
        </w:rPr>
      </w:pPr>
      <w:r w:rsidRPr="008929BE">
        <w:rPr>
          <w:rFonts w:ascii="Arial" w:hAnsi="Arial" w:cs="Arial"/>
          <w:b/>
        </w:rPr>
        <w:t>Why is this study being done?</w:t>
      </w:r>
    </w:p>
    <w:p w:rsidR="00A74DF9" w:rsidRPr="008929BE" w:rsidRDefault="00A74DF9" w:rsidP="00A74DF9">
      <w:pPr>
        <w:rPr>
          <w:rFonts w:ascii="Arial" w:hAnsi="Arial" w:cs="Arial"/>
        </w:rPr>
      </w:pPr>
      <w:r w:rsidRPr="008929BE">
        <w:rPr>
          <w:rFonts w:ascii="Arial" w:hAnsi="Arial" w:cs="Arial"/>
        </w:rPr>
        <w:t xml:space="preserve">The purpose of the study is to help us learn about </w:t>
      </w:r>
      <w:r w:rsidRPr="008929BE">
        <w:rPr>
          <w:rFonts w:ascii="Arial" w:hAnsi="Arial" w:cs="Arial"/>
          <w:i/>
        </w:rPr>
        <w:t xml:space="preserve">using </w:t>
      </w:r>
      <w:proofErr w:type="spellStart"/>
      <w:r w:rsidRPr="008929BE">
        <w:rPr>
          <w:rFonts w:ascii="Arial" w:hAnsi="Arial" w:cs="Arial"/>
          <w:i/>
        </w:rPr>
        <w:t>iTouch</w:t>
      </w:r>
      <w:proofErr w:type="spellEnd"/>
      <w:r w:rsidRPr="008929BE">
        <w:rPr>
          <w:rFonts w:ascii="Arial" w:hAnsi="Arial" w:cs="Arial"/>
          <w:i/>
        </w:rPr>
        <w:t xml:space="preserve"> flashcards versus paper flashcards in learning Spanish vocabulary. </w:t>
      </w:r>
      <w:r w:rsidRPr="008929BE">
        <w:rPr>
          <w:rFonts w:ascii="Arial" w:hAnsi="Arial" w:cs="Arial"/>
        </w:rPr>
        <w:t>You are being asked to take part because you are a student in my class.</w:t>
      </w:r>
      <w:r w:rsidRPr="008929BE">
        <w:rPr>
          <w:rFonts w:ascii="Arial" w:hAnsi="Arial" w:cs="Arial"/>
          <w:i/>
        </w:rPr>
        <w:t xml:space="preserve"> </w:t>
      </w:r>
    </w:p>
    <w:p w:rsidR="00A74DF9" w:rsidRPr="008929BE" w:rsidRDefault="00A74DF9" w:rsidP="00A74DF9">
      <w:pPr>
        <w:rPr>
          <w:rFonts w:ascii="Arial" w:hAnsi="Arial" w:cs="Arial"/>
        </w:rPr>
      </w:pPr>
    </w:p>
    <w:p w:rsidR="00A74DF9" w:rsidRPr="008929BE" w:rsidRDefault="00A74DF9" w:rsidP="00A74DF9">
      <w:pPr>
        <w:rPr>
          <w:rFonts w:ascii="Arial" w:hAnsi="Arial" w:cs="Arial"/>
          <w:b/>
        </w:rPr>
      </w:pPr>
      <w:r w:rsidRPr="008929BE">
        <w:rPr>
          <w:rFonts w:ascii="Arial" w:hAnsi="Arial" w:cs="Arial"/>
          <w:b/>
        </w:rPr>
        <w:t>What am I being asked to do?</w:t>
      </w:r>
    </w:p>
    <w:p w:rsidR="00A74DF9" w:rsidRPr="008929BE" w:rsidRDefault="00A74DF9" w:rsidP="00A74DF9">
      <w:pPr>
        <w:rPr>
          <w:rFonts w:ascii="Arial" w:hAnsi="Arial" w:cs="Arial"/>
        </w:rPr>
      </w:pPr>
      <w:r w:rsidRPr="008929BE">
        <w:rPr>
          <w:rFonts w:ascii="Arial" w:hAnsi="Arial" w:cs="Arial"/>
        </w:rPr>
        <w:t>If you decide to be in the study, I will ask you to:</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Use paper flashcards to learn vocabulary for unit 3A</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 xml:space="preserve">Use </w:t>
      </w:r>
      <w:proofErr w:type="spellStart"/>
      <w:r w:rsidRPr="008929BE">
        <w:rPr>
          <w:rFonts w:ascii="Arial" w:hAnsi="Arial" w:cs="Arial"/>
        </w:rPr>
        <w:t>iTouch</w:t>
      </w:r>
      <w:proofErr w:type="spellEnd"/>
      <w:r w:rsidRPr="008929BE">
        <w:rPr>
          <w:rFonts w:ascii="Arial" w:hAnsi="Arial" w:cs="Arial"/>
        </w:rPr>
        <w:t xml:space="preserve"> flashcards to learn vocabulary for unit 3B</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 xml:space="preserve">Take vocabulary quizzes for each unit </w:t>
      </w:r>
    </w:p>
    <w:p w:rsidR="00A74DF9" w:rsidRPr="008929BE" w:rsidRDefault="00A74DF9" w:rsidP="00A74DF9">
      <w:pPr>
        <w:pStyle w:val="ListParagraph"/>
        <w:numPr>
          <w:ilvl w:val="0"/>
          <w:numId w:val="10"/>
        </w:numPr>
        <w:spacing w:after="0" w:line="240" w:lineRule="auto"/>
        <w:contextualSpacing/>
        <w:rPr>
          <w:rFonts w:ascii="Arial" w:hAnsi="Arial" w:cs="Arial"/>
        </w:rPr>
      </w:pPr>
      <w:r w:rsidRPr="008929BE">
        <w:rPr>
          <w:rFonts w:ascii="Arial" w:hAnsi="Arial" w:cs="Arial"/>
        </w:rPr>
        <w:t>Take a survey after each unit on your motivation and the usefulness of flashcards</w:t>
      </w:r>
    </w:p>
    <w:p w:rsidR="00A74DF9" w:rsidRPr="008929BE" w:rsidRDefault="00A74DF9" w:rsidP="00A74DF9">
      <w:pPr>
        <w:rPr>
          <w:rFonts w:ascii="Arial" w:hAnsi="Arial" w:cs="Arial"/>
        </w:rPr>
      </w:pPr>
      <w:r w:rsidRPr="008929BE">
        <w:rPr>
          <w:rFonts w:ascii="Arial" w:hAnsi="Arial" w:cs="Arial"/>
        </w:rPr>
        <w:t>At any time, you may decide not to participate in the study or not to answer any question on the surveys.  You will receive vocabulary quiz results which I will also share with my research advisor without your name attached.</w:t>
      </w:r>
    </w:p>
    <w:p w:rsidR="00A74DF9" w:rsidRPr="008929BE" w:rsidRDefault="00A74DF9" w:rsidP="00A74DF9">
      <w:pPr>
        <w:rPr>
          <w:rFonts w:ascii="Arial" w:hAnsi="Arial" w:cs="Arial"/>
          <w:i/>
        </w:rPr>
      </w:pPr>
      <w:r w:rsidRPr="008929BE">
        <w:rPr>
          <w:rFonts w:ascii="Arial" w:hAnsi="Arial" w:cs="Arial"/>
          <w:i/>
        </w:rPr>
        <w:tab/>
      </w:r>
      <w:r w:rsidRPr="008929BE">
        <w:rPr>
          <w:rFonts w:ascii="Arial" w:hAnsi="Arial" w:cs="Arial"/>
          <w:i/>
        </w:rPr>
        <w:tab/>
      </w:r>
    </w:p>
    <w:p w:rsidR="00A74DF9" w:rsidRPr="008929BE" w:rsidRDefault="00A74DF9" w:rsidP="00A74DF9">
      <w:pPr>
        <w:rPr>
          <w:rFonts w:ascii="Arial" w:hAnsi="Arial" w:cs="Arial"/>
          <w:b/>
        </w:rPr>
      </w:pPr>
      <w:r w:rsidRPr="008929BE">
        <w:rPr>
          <w:rFonts w:ascii="Arial" w:hAnsi="Arial" w:cs="Arial"/>
          <w:b/>
        </w:rPr>
        <w:t>What are the benefits to me for taking part in the study?</w:t>
      </w:r>
    </w:p>
    <w:p w:rsidR="00A74DF9" w:rsidRPr="008929BE" w:rsidRDefault="00A74DF9" w:rsidP="00A74DF9">
      <w:pPr>
        <w:rPr>
          <w:rFonts w:ascii="Arial" w:hAnsi="Arial" w:cs="Arial"/>
          <w:b/>
        </w:rPr>
      </w:pPr>
      <w:r w:rsidRPr="008929BE">
        <w:rPr>
          <w:rFonts w:ascii="Arial" w:hAnsi="Arial" w:cs="Arial"/>
        </w:rPr>
        <w:t xml:space="preserve">Taking part in this research study may not help you get straight A’s, but it might help me learn how to help </w:t>
      </w:r>
      <w:r>
        <w:rPr>
          <w:rFonts w:ascii="Arial" w:hAnsi="Arial" w:cs="Arial"/>
        </w:rPr>
        <w:t xml:space="preserve">you and </w:t>
      </w:r>
      <w:r w:rsidRPr="008929BE">
        <w:rPr>
          <w:rFonts w:ascii="Arial" w:hAnsi="Arial" w:cs="Arial"/>
        </w:rPr>
        <w:t xml:space="preserve">other </w:t>
      </w:r>
      <w:r>
        <w:rPr>
          <w:rFonts w:ascii="Arial" w:hAnsi="Arial" w:cs="Arial"/>
        </w:rPr>
        <w:t>students</w:t>
      </w:r>
      <w:r w:rsidRPr="008929BE">
        <w:rPr>
          <w:rFonts w:ascii="Arial" w:hAnsi="Arial" w:cs="Arial"/>
        </w:rPr>
        <w:t xml:space="preserve"> get more information using technology.</w:t>
      </w:r>
    </w:p>
    <w:p w:rsidR="00A74DF9" w:rsidRPr="008929BE" w:rsidRDefault="00A74DF9" w:rsidP="00A74DF9">
      <w:pPr>
        <w:tabs>
          <w:tab w:val="left" w:pos="600"/>
          <w:tab w:val="left" w:pos="1200"/>
          <w:tab w:val="left" w:pos="1800"/>
          <w:tab w:val="left" w:pos="2400"/>
        </w:tabs>
        <w:spacing w:line="240" w:lineRule="atLeast"/>
        <w:rPr>
          <w:rFonts w:ascii="Arial" w:hAnsi="Arial" w:cs="Arial"/>
          <w:i/>
          <w:iCs/>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Are there any risks to me if I am in this study?</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 xml:space="preserve">The potential risks of taking part in this study are no greater than minimal. For example you may undergo some physical discomfort, emotional stress, </w:t>
      </w:r>
      <w:proofErr w:type="gramStart"/>
      <w:r w:rsidRPr="008929BE">
        <w:rPr>
          <w:rFonts w:ascii="Arial" w:hAnsi="Arial" w:cs="Arial"/>
        </w:rPr>
        <w:t>inconvenience</w:t>
      </w:r>
      <w:proofErr w:type="gramEnd"/>
      <w:r w:rsidRPr="008929BE">
        <w:rPr>
          <w:rFonts w:ascii="Arial" w:hAnsi="Arial" w:cs="Arial"/>
        </w:rPr>
        <w:t xml:space="preserve">, loss of time and breach of confidentiality.  I will take every precaution to minimize these risks from happening, but should they occur, I will refer you to the guidance counselor, give you extra time to make up for work </w:t>
      </w: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Will my information be kept private?</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 xml:space="preserve">The data for this study are coded and anonymous. The master list and the key will be kept separately in a restricted computer and a locked cabinet.  Neither the researcher(s) </w:t>
      </w:r>
      <w:r w:rsidRPr="008929BE">
        <w:rPr>
          <w:rFonts w:ascii="Arial" w:hAnsi="Arial" w:cs="Arial"/>
        </w:rPr>
        <w:lastRenderedPageBreak/>
        <w:t>nor anyone else will know which data is yours. The data for this study will be kept private and confidential to the extent allowed by federal and state law. The aggregate data and summary results will be shared with my research advisor, the school principal and parents who may ask for the results. Under rare circumstances, your data you may be reviewed by MU officials or people from the organization or agency that funded the study. When we tell other people or write articles about what we learned in the study, we won’t include your name or that of anyone else who took part in the study. The data for this study will be kept for 3 years</w:t>
      </w:r>
      <w:r w:rsidRPr="008929BE">
        <w:rPr>
          <w:rFonts w:ascii="Arial" w:hAnsi="Arial" w:cs="Arial"/>
          <w:i/>
        </w:rPr>
        <w:t>.</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Are there any costs or payments for being in this study?</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There will be no costs to you for taking part in this study and you will not receive money or any other form of compensation for taking part in this study.</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b/>
          <w:bCs/>
        </w:rPr>
        <w:t>What are my rights as a research study volunteer?</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Your participation in this research study is completely voluntary.  You do not have to be a part of this study if you don’t want to.  There will be no penalty to you if you choose not to take part and no one will be upset or angry at you.  You may choose not to answer any questions you don’t want to answer, and you can change your mind and not be in the study at any time.  If you decide to not be in the study, you will still take part in the activity but your data will not be used in the analysis.</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Who can I talk to if I have questions?</w:t>
      </w:r>
    </w:p>
    <w:p w:rsidR="00A74DF9" w:rsidRPr="008929BE" w:rsidRDefault="00A74DF9" w:rsidP="00A74DF9">
      <w:pPr>
        <w:rPr>
          <w:rFonts w:ascii="Arial" w:hAnsi="Arial" w:cs="Arial"/>
        </w:rPr>
      </w:pPr>
      <w:r w:rsidRPr="008929BE">
        <w:rPr>
          <w:rFonts w:ascii="Arial" w:hAnsi="Arial" w:cs="Arial"/>
        </w:rPr>
        <w:t xml:space="preserve">If you have questions at any time, you can ask the researchers and you can talk to your parent about the study. We will give you a copy of this form to keep. If you have questions about the study, call </w:t>
      </w:r>
      <w:r>
        <w:rPr>
          <w:rFonts w:ascii="Arial" w:hAnsi="Arial" w:cs="Arial"/>
        </w:rPr>
        <w:t xml:space="preserve">Dr. </w:t>
      </w:r>
      <w:proofErr w:type="spellStart"/>
      <w:r>
        <w:rPr>
          <w:rFonts w:ascii="Arial" w:hAnsi="Arial" w:cs="Arial"/>
        </w:rPr>
        <w:t>A</w:t>
      </w:r>
      <w:r w:rsidRPr="008929BE">
        <w:rPr>
          <w:rFonts w:ascii="Arial" w:hAnsi="Arial" w:cs="Arial"/>
        </w:rPr>
        <w:t>ï</w:t>
      </w:r>
      <w:r>
        <w:rPr>
          <w:rFonts w:ascii="Arial" w:hAnsi="Arial" w:cs="Arial"/>
        </w:rPr>
        <w:t>da</w:t>
      </w:r>
      <w:proofErr w:type="spellEnd"/>
      <w:r>
        <w:rPr>
          <w:rFonts w:ascii="Arial" w:hAnsi="Arial" w:cs="Arial"/>
        </w:rPr>
        <w:t xml:space="preserve"> </w:t>
      </w:r>
      <w:proofErr w:type="spellStart"/>
      <w:r w:rsidRPr="008929BE">
        <w:rPr>
          <w:rFonts w:ascii="Arial" w:hAnsi="Arial" w:cs="Arial"/>
        </w:rPr>
        <w:t>Michlowski</w:t>
      </w:r>
      <w:proofErr w:type="spellEnd"/>
      <w:r w:rsidRPr="008929BE">
        <w:rPr>
          <w:rFonts w:ascii="Arial" w:hAnsi="Arial" w:cs="Arial"/>
        </w:rPr>
        <w:t xml:space="preserve"> (920) 923-8749 or email her at </w:t>
      </w:r>
      <w:hyperlink r:id="rId29" w:history="1">
        <w:r w:rsidRPr="00610717">
          <w:rPr>
            <w:rStyle w:val="Hyperlink"/>
            <w:rFonts w:ascii="Arial" w:hAnsi="Arial" w:cs="Arial"/>
          </w:rPr>
          <w:t>amichlowski@marianuniversity.edu</w:t>
        </w:r>
      </w:hyperlink>
      <w:r>
        <w:rPr>
          <w:rFonts w:ascii="Arial" w:hAnsi="Arial" w:cs="Arial"/>
        </w:rPr>
        <w:t xml:space="preserve">. </w:t>
      </w:r>
    </w:p>
    <w:p w:rsidR="00A74DF9" w:rsidRPr="008929BE" w:rsidRDefault="00A74DF9" w:rsidP="00A74DF9">
      <w:pPr>
        <w:rPr>
          <w:rFonts w:ascii="Arial" w:hAnsi="Arial" w:cs="Arial"/>
        </w:rPr>
      </w:pPr>
    </w:p>
    <w:p w:rsidR="00A74DF9" w:rsidRPr="008929BE" w:rsidRDefault="00A74DF9" w:rsidP="00A74DF9">
      <w:pPr>
        <w:rPr>
          <w:rFonts w:ascii="Arial" w:hAnsi="Arial" w:cs="Arial"/>
        </w:rPr>
      </w:pPr>
      <w:r w:rsidRPr="008929BE">
        <w:rPr>
          <w:rFonts w:ascii="Arial" w:hAnsi="Arial" w:cs="Arial"/>
        </w:rPr>
        <w:t xml:space="preserve">The Marian University Institutional Review Board has reviewed this study to make sure that the rights and safety of people who take part in the study are protected.  If you have questions about your rights in the study, or if you are unhappy about something that happens to you in the study, you can contact them at (920) 923-8796 or </w:t>
      </w:r>
      <w:hyperlink r:id="rId30" w:history="1">
        <w:r w:rsidRPr="00610717">
          <w:rPr>
            <w:rStyle w:val="Hyperlink"/>
            <w:rFonts w:ascii="Arial" w:hAnsi="Arial" w:cs="Arial"/>
          </w:rPr>
          <w:t>orsp@marianuniversity.edu</w:t>
        </w:r>
      </w:hyperlink>
      <w:r>
        <w:rPr>
          <w:rFonts w:ascii="Arial" w:hAnsi="Arial" w:cs="Arial"/>
        </w:rPr>
        <w:t>.</w:t>
      </w:r>
    </w:p>
    <w:p w:rsidR="00A74DF9" w:rsidRPr="008929BE" w:rsidRDefault="00A74DF9" w:rsidP="00A74DF9">
      <w:pPr>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What does my signature on this consent form mean?</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Your signature on this form means that:</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understand the information given to you in this form</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have been able to ask the researcher questions and state any concerns</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The researcher has answered your questions and concerns</w:t>
      </w:r>
    </w:p>
    <w:p w:rsidR="00A74DF9" w:rsidRPr="008929BE" w:rsidRDefault="00A74DF9" w:rsidP="00A74DF9">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believe you understand the research study and the potential benefits and risks that are involved.</w:t>
      </w:r>
    </w:p>
    <w:p w:rsidR="00A74DF9" w:rsidRPr="008929BE" w:rsidRDefault="00A74DF9" w:rsidP="00A74DF9">
      <w:pPr>
        <w:tabs>
          <w:tab w:val="left" w:pos="600"/>
          <w:tab w:val="left" w:pos="900"/>
          <w:tab w:val="left" w:pos="1800"/>
          <w:tab w:val="left" w:pos="2400"/>
        </w:tabs>
        <w:spacing w:after="120" w:line="240" w:lineRule="atLeast"/>
        <w:rPr>
          <w:rFonts w:ascii="Arial" w:hAnsi="Arial" w:cs="Arial"/>
        </w:rPr>
      </w:pPr>
      <w:r w:rsidRPr="008929BE">
        <w:rPr>
          <w:b/>
          <w:bCs/>
        </w:rPr>
        <w:br w:type="page"/>
      </w:r>
      <w:r w:rsidRPr="008929BE">
        <w:rPr>
          <w:rFonts w:ascii="Arial" w:hAnsi="Arial" w:cs="Arial"/>
          <w:b/>
          <w:bCs/>
        </w:rPr>
        <w:lastRenderedPageBreak/>
        <w:t>Study Title:</w:t>
      </w:r>
      <w:r w:rsidRPr="008929BE">
        <w:rPr>
          <w:rFonts w:ascii="Arial" w:hAnsi="Arial" w:cs="Arial"/>
          <w:b/>
          <w:bCs/>
        </w:rPr>
        <w:tab/>
      </w:r>
      <w:r w:rsidRPr="008929BE">
        <w:rPr>
          <w:rFonts w:ascii="Arial" w:hAnsi="Arial"/>
          <w:b/>
          <w:sz w:val="20"/>
          <w:szCs w:val="20"/>
        </w:rPr>
        <w:t xml:space="preserve">Using </w:t>
      </w:r>
      <w:proofErr w:type="spellStart"/>
      <w:r w:rsidRPr="008929BE">
        <w:rPr>
          <w:rFonts w:ascii="Arial" w:hAnsi="Arial"/>
          <w:b/>
          <w:sz w:val="20"/>
          <w:szCs w:val="20"/>
        </w:rPr>
        <w:t>iTouch</w:t>
      </w:r>
      <w:proofErr w:type="spellEnd"/>
      <w:r w:rsidRPr="008929BE">
        <w:rPr>
          <w:rFonts w:ascii="Arial" w:hAnsi="Arial"/>
          <w:b/>
          <w:sz w:val="20"/>
          <w:szCs w:val="20"/>
        </w:rPr>
        <w:t xml:space="preserve"> Flashcards </w:t>
      </w:r>
      <w:proofErr w:type="gramStart"/>
      <w:r w:rsidRPr="008929BE">
        <w:rPr>
          <w:rFonts w:ascii="Arial" w:hAnsi="Arial"/>
          <w:b/>
          <w:sz w:val="20"/>
          <w:szCs w:val="20"/>
        </w:rPr>
        <w:t>Versus</w:t>
      </w:r>
      <w:proofErr w:type="gramEnd"/>
      <w:r w:rsidRPr="008929BE">
        <w:rPr>
          <w:rFonts w:ascii="Arial" w:hAnsi="Arial"/>
          <w:b/>
          <w:sz w:val="20"/>
          <w:szCs w:val="20"/>
        </w:rPr>
        <w:t xml:space="preserve"> Traditional Flashcards in Learning Eighth Grade Spanish</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p>
    <w:p w:rsidR="00A74DF9" w:rsidRPr="008929BE" w:rsidRDefault="00A74DF9" w:rsidP="00A74DF9">
      <w:pPr>
        <w:tabs>
          <w:tab w:val="left" w:pos="600"/>
          <w:tab w:val="left" w:pos="900"/>
          <w:tab w:val="left" w:pos="1800"/>
          <w:tab w:val="left" w:pos="2400"/>
        </w:tabs>
        <w:spacing w:line="240" w:lineRule="atLeast"/>
        <w:ind w:left="1267" w:hanging="1267"/>
        <w:rPr>
          <w:rFonts w:ascii="Arial" w:hAnsi="Arial" w:cs="Arial"/>
          <w:b/>
          <w:bCs/>
        </w:rPr>
      </w:pPr>
      <w:r w:rsidRPr="008929BE">
        <w:rPr>
          <w:rFonts w:ascii="Arial" w:hAnsi="Arial" w:cs="Arial"/>
          <w:b/>
          <w:bCs/>
        </w:rPr>
        <w:t xml:space="preserve">Researchers:  </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
          <w:iCs/>
        </w:rPr>
        <w:t xml:space="preserve">Principal Investigator: Stacy </w:t>
      </w:r>
      <w:proofErr w:type="spellStart"/>
      <w:r w:rsidRPr="008929BE">
        <w:rPr>
          <w:rFonts w:ascii="Arial" w:hAnsi="Arial" w:cs="Arial"/>
          <w:i/>
          <w:iCs/>
        </w:rPr>
        <w:t>Skarda</w:t>
      </w:r>
      <w:proofErr w:type="spellEnd"/>
      <w:r w:rsidRPr="008929BE">
        <w:rPr>
          <w:rFonts w:ascii="Arial" w:hAnsi="Arial" w:cs="Arial"/>
          <w:i/>
          <w:iCs/>
        </w:rPr>
        <w:t>, 920-788-7905 x2229, sskarda@kimberly.k12.wi.us</w:t>
      </w:r>
    </w:p>
    <w:p w:rsidR="00A74DF9" w:rsidRPr="008929BE" w:rsidRDefault="00A74DF9" w:rsidP="00A74DF9">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
          <w:iCs/>
        </w:rPr>
        <w:t xml:space="preserve">Research Advisor: Dr. </w:t>
      </w:r>
      <w:proofErr w:type="spellStart"/>
      <w:r w:rsidRPr="008929BE">
        <w:rPr>
          <w:rFonts w:ascii="Arial" w:hAnsi="Arial" w:cs="Arial"/>
          <w:i/>
          <w:iCs/>
        </w:rPr>
        <w:t>Aïda</w:t>
      </w:r>
      <w:proofErr w:type="spellEnd"/>
      <w:r w:rsidRPr="008929BE">
        <w:rPr>
          <w:rFonts w:ascii="Arial" w:hAnsi="Arial" w:cs="Arial"/>
          <w:i/>
          <w:iCs/>
        </w:rPr>
        <w:t xml:space="preserve"> </w:t>
      </w:r>
      <w:proofErr w:type="spellStart"/>
      <w:r w:rsidRPr="008929BE">
        <w:rPr>
          <w:rFonts w:ascii="Arial" w:hAnsi="Arial" w:cs="Arial"/>
          <w:i/>
          <w:iCs/>
        </w:rPr>
        <w:t>Michlowski</w:t>
      </w:r>
      <w:proofErr w:type="spellEnd"/>
      <w:r w:rsidRPr="008929BE">
        <w:rPr>
          <w:rFonts w:ascii="Arial" w:hAnsi="Arial" w:cs="Arial"/>
          <w:i/>
          <w:iCs/>
        </w:rPr>
        <w:t>, Marian Professor</w:t>
      </w:r>
    </w:p>
    <w:p w:rsidR="00A74DF9" w:rsidRPr="008929BE" w:rsidRDefault="00A74DF9" w:rsidP="00A74DF9">
      <w:pPr>
        <w:tabs>
          <w:tab w:val="left" w:pos="600"/>
          <w:tab w:val="left" w:pos="1200"/>
          <w:tab w:val="left" w:pos="1800"/>
          <w:tab w:val="left" w:pos="2400"/>
        </w:tabs>
        <w:spacing w:after="120" w:line="240" w:lineRule="atLeast"/>
        <w:rPr>
          <w:rFonts w:ascii="Arial" w:hAnsi="Arial" w:cs="Arial"/>
          <w:b/>
          <w:bCs/>
        </w:rPr>
      </w:pPr>
      <w:r w:rsidRPr="008929BE">
        <w:rPr>
          <w:rFonts w:ascii="Arial" w:hAnsi="Arial" w:cs="Arial"/>
          <w:b/>
          <w:bCs/>
        </w:rPr>
        <w:t>Statement of Consent</w:t>
      </w: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I give my voluntary consent to take part in this study.  I will be given a copy of this consent document for my records.</w:t>
      </w: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r w:rsidRPr="008929BE">
        <w:rPr>
          <w:rFonts w:ascii="Arial" w:hAnsi="Arial" w:cs="Arial"/>
        </w:rPr>
        <w:tab/>
      </w:r>
      <w:r w:rsidRPr="008929BE">
        <w:rPr>
          <w:rFonts w:ascii="Arial" w:hAnsi="Arial" w:cs="Arial"/>
        </w:rPr>
        <w:tab/>
      </w:r>
      <w:r w:rsidRPr="008929BE">
        <w:rPr>
          <w:rFonts w:ascii="Arial" w:hAnsi="Arial" w:cs="Arial"/>
        </w:rPr>
        <w:tab/>
        <w:t>_____________________</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Signature of Participant</w:t>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t>Date</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8929BE">
        <w:rPr>
          <w:rFonts w:ascii="Arial" w:hAnsi="Arial" w:cs="Arial"/>
        </w:rPr>
        <w:t>Printed Name of Participant</w:t>
      </w:r>
    </w:p>
    <w:p w:rsidR="00A74DF9" w:rsidRPr="008929BE" w:rsidRDefault="00A74DF9" w:rsidP="00A74DF9">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u w:val="single"/>
        </w:rPr>
      </w:pPr>
    </w:p>
    <w:p w:rsidR="00A74DF9" w:rsidRPr="008929BE" w:rsidRDefault="00A74DF9" w:rsidP="00A74DF9">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u w:val="single"/>
        </w:rPr>
      </w:pPr>
    </w:p>
    <w:p w:rsidR="00A74DF9" w:rsidRPr="008929BE" w:rsidRDefault="00A74DF9" w:rsidP="00A74DF9">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b/>
          <w:bCs/>
        </w:rPr>
      </w:pPr>
      <w:r w:rsidRPr="008929BE">
        <w:rPr>
          <w:rFonts w:ascii="Arial" w:hAnsi="Arial" w:cs="Arial"/>
          <w:b/>
          <w:bCs/>
        </w:rPr>
        <w:t>Statement of Person Obtaining Informed Consent</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I have carefully explained to the person taking part in the study what he or she can expect.</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I certify that when this person signs this form, to the best of my knowledge, he or she understands the purpose, procedures, potential benefits, and potential risks of participation.</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I also certify that he or she:</w:t>
      </w:r>
    </w:p>
    <w:p w:rsidR="00A74DF9" w:rsidRPr="008929BE" w:rsidRDefault="00A74DF9" w:rsidP="00A74DF9">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Speaks the language used to explain this research</w:t>
      </w:r>
    </w:p>
    <w:p w:rsidR="00A74DF9" w:rsidRPr="008929BE" w:rsidRDefault="00A74DF9" w:rsidP="00A74DF9">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Reads well enough to understand this form or, if not, this person is able to hear and understand when the form is read to him or her</w:t>
      </w:r>
    </w:p>
    <w:p w:rsidR="00A74DF9" w:rsidRPr="008929BE" w:rsidRDefault="00A74DF9" w:rsidP="00A74DF9">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Does not have any problems that could make it hard to understand what it means to take part in this research.</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line="240" w:lineRule="atLeast"/>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r w:rsidRPr="008929BE">
        <w:rPr>
          <w:rFonts w:ascii="Arial" w:hAnsi="Arial" w:cs="Arial"/>
        </w:rPr>
        <w:tab/>
      </w:r>
      <w:r w:rsidRPr="008929BE">
        <w:rPr>
          <w:rFonts w:ascii="Arial" w:hAnsi="Arial" w:cs="Arial"/>
        </w:rPr>
        <w:tab/>
        <w:t>__________________________</w:t>
      </w:r>
    </w:p>
    <w:p w:rsidR="00A74DF9" w:rsidRPr="008929BE" w:rsidRDefault="00A74DF9" w:rsidP="00A74DF9">
      <w:pPr>
        <w:tabs>
          <w:tab w:val="left" w:pos="600"/>
          <w:tab w:val="left" w:pos="1200"/>
          <w:tab w:val="left" w:pos="1800"/>
          <w:tab w:val="left" w:pos="2400"/>
        </w:tabs>
        <w:spacing w:line="240" w:lineRule="atLeast"/>
        <w:rPr>
          <w:rFonts w:ascii="Arial" w:hAnsi="Arial" w:cs="Arial"/>
        </w:rPr>
      </w:pPr>
      <w:r w:rsidRPr="008929BE">
        <w:rPr>
          <w:rFonts w:ascii="Arial" w:hAnsi="Arial" w:cs="Arial"/>
        </w:rPr>
        <w:t>Signature of Person Obtaining Consent</w:t>
      </w:r>
      <w:r w:rsidRPr="008929BE">
        <w:rPr>
          <w:rFonts w:ascii="Arial" w:hAnsi="Arial" w:cs="Arial"/>
        </w:rPr>
        <w:tab/>
      </w:r>
      <w:r w:rsidRPr="008929BE">
        <w:rPr>
          <w:rFonts w:ascii="Arial" w:hAnsi="Arial" w:cs="Arial"/>
        </w:rPr>
        <w:tab/>
      </w:r>
      <w:r w:rsidRPr="008929BE">
        <w:rPr>
          <w:rFonts w:ascii="Arial" w:hAnsi="Arial" w:cs="Arial"/>
        </w:rPr>
        <w:tab/>
        <w:t>Date</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A74DF9" w:rsidRPr="008929BE" w:rsidRDefault="00A74DF9" w:rsidP="00A74DF9">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w:t>
      </w:r>
      <w:r w:rsidRPr="008929BE">
        <w:rPr>
          <w:rFonts w:ascii="Arial" w:hAnsi="Arial" w:cs="Arial"/>
          <w:u w:val="single"/>
        </w:rPr>
        <w:t xml:space="preserve">Stacy </w:t>
      </w:r>
      <w:proofErr w:type="spellStart"/>
      <w:r w:rsidRPr="008929BE">
        <w:rPr>
          <w:rFonts w:ascii="Arial" w:hAnsi="Arial" w:cs="Arial"/>
          <w:u w:val="single"/>
        </w:rPr>
        <w:t>Skarda</w:t>
      </w:r>
      <w:proofErr w:type="spellEnd"/>
      <w:r w:rsidRPr="008929BE">
        <w:rPr>
          <w:rFonts w:ascii="Arial" w:hAnsi="Arial" w:cs="Arial"/>
          <w:u w:val="single"/>
        </w:rPr>
        <w:t xml:space="preserve">        </w:t>
      </w:r>
      <w:r w:rsidRPr="008929BE">
        <w:rPr>
          <w:rFonts w:ascii="Arial" w:hAnsi="Arial" w:cs="Arial"/>
        </w:rPr>
        <w:t>___________</w:t>
      </w:r>
      <w:r w:rsidRPr="008929BE">
        <w:rPr>
          <w:rFonts w:ascii="Arial" w:hAnsi="Arial" w:cs="Arial"/>
        </w:rPr>
        <w:tab/>
      </w:r>
      <w:r w:rsidRPr="008929BE">
        <w:rPr>
          <w:rFonts w:ascii="Arial" w:hAnsi="Arial" w:cs="Arial"/>
        </w:rPr>
        <w:tab/>
        <w:t>__</w:t>
      </w:r>
      <w:r w:rsidRPr="008929BE">
        <w:rPr>
          <w:rFonts w:ascii="Arial" w:hAnsi="Arial" w:cs="Arial"/>
          <w:u w:val="single"/>
        </w:rPr>
        <w:t>Principal Investigator</w:t>
      </w:r>
      <w:r w:rsidRPr="008929BE">
        <w:rPr>
          <w:rFonts w:ascii="Arial" w:hAnsi="Arial" w:cs="Arial"/>
        </w:rPr>
        <w:t>______</w:t>
      </w:r>
    </w:p>
    <w:p w:rsidR="00A74DF9" w:rsidRPr="008929BE" w:rsidRDefault="00A74DF9" w:rsidP="00A74DF9">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sidRPr="008929BE">
        <w:rPr>
          <w:rFonts w:ascii="Arial" w:hAnsi="Arial" w:cs="Arial"/>
        </w:rPr>
        <w:t>Printed Name of Person Obtaining Consent</w:t>
      </w:r>
      <w:r w:rsidRPr="008929BE">
        <w:rPr>
          <w:rFonts w:ascii="Arial" w:hAnsi="Arial" w:cs="Arial"/>
        </w:rPr>
        <w:tab/>
      </w:r>
      <w:r w:rsidRPr="008929BE">
        <w:rPr>
          <w:rFonts w:ascii="Arial" w:hAnsi="Arial" w:cs="Arial"/>
        </w:rPr>
        <w:tab/>
        <w:t>Role in the Research Study</w:t>
      </w:r>
    </w:p>
    <w:p w:rsidR="007372BC" w:rsidRPr="003327E2" w:rsidRDefault="007372BC" w:rsidP="00A74DF9">
      <w:pPr>
        <w:tabs>
          <w:tab w:val="left" w:pos="600"/>
          <w:tab w:val="left" w:pos="900"/>
          <w:tab w:val="left" w:pos="1800"/>
          <w:tab w:val="left" w:pos="2400"/>
        </w:tabs>
        <w:spacing w:after="120" w:line="240" w:lineRule="atLeast"/>
        <w:rPr>
          <w:color w:val="000000"/>
        </w:rPr>
      </w:pPr>
    </w:p>
    <w:p w:rsidR="000856EE" w:rsidRDefault="00CA2D59" w:rsidP="000856EE">
      <w:pPr>
        <w:spacing w:after="200" w:line="276" w:lineRule="auto"/>
        <w:jc w:val="center"/>
      </w:pPr>
      <w:proofErr w:type="gramStart"/>
      <w:r>
        <w:lastRenderedPageBreak/>
        <w:t>Appendix E</w:t>
      </w:r>
      <w:r w:rsidR="000856EE">
        <w:t>.</w:t>
      </w:r>
      <w:proofErr w:type="gramEnd"/>
      <w:r w:rsidR="000856EE">
        <w:t xml:space="preserve">  3A and 3B Quizzes</w:t>
      </w:r>
    </w:p>
    <w:p w:rsidR="000856EE" w:rsidRDefault="000856EE" w:rsidP="007372BC">
      <w:pPr>
        <w:spacing w:after="200" w:line="276" w:lineRule="auto"/>
        <w:jc w:val="center"/>
      </w:pPr>
      <w:r>
        <w:rPr>
          <w:noProof/>
        </w:rPr>
        <w:drawing>
          <wp:inline distT="0" distB="0" distL="0" distR="0">
            <wp:extent cx="5943600" cy="7689533"/>
            <wp:effectExtent l="19050" t="0" r="0" b="0"/>
            <wp:docPr id="3" name="Picture 1" descr="C:\Users\Skarda\Desktop\EDT 656\IRB documents\3A Quiz p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arda\Desktop\EDT 656\IRB documents\3A Quiz pg 1.jpg"/>
                    <pic:cNvPicPr>
                      <a:picLocks noChangeAspect="1" noChangeArrowheads="1"/>
                    </pic:cNvPicPr>
                  </pic:nvPicPr>
                  <pic:blipFill>
                    <a:blip r:embed="rId31" cstate="print"/>
                    <a:srcRect/>
                    <a:stretch>
                      <a:fillRect/>
                    </a:stretch>
                  </pic:blipFill>
                  <pic:spPr bwMode="auto">
                    <a:xfrm>
                      <a:off x="0" y="0"/>
                      <a:ext cx="5943600" cy="7689533"/>
                    </a:xfrm>
                    <a:prstGeom prst="rect">
                      <a:avLst/>
                    </a:prstGeom>
                    <a:noFill/>
                    <a:ln w="9525">
                      <a:noFill/>
                      <a:miter lim="800000"/>
                      <a:headEnd/>
                      <a:tailEnd/>
                    </a:ln>
                  </pic:spPr>
                </pic:pic>
              </a:graphicData>
            </a:graphic>
          </wp:inline>
        </w:drawing>
      </w:r>
    </w:p>
    <w:p w:rsidR="000856EE" w:rsidRDefault="000856EE" w:rsidP="007372BC">
      <w:pPr>
        <w:spacing w:after="200" w:line="276" w:lineRule="auto"/>
        <w:jc w:val="center"/>
      </w:pPr>
      <w:r>
        <w:rPr>
          <w:noProof/>
        </w:rPr>
        <w:lastRenderedPageBreak/>
        <w:drawing>
          <wp:inline distT="0" distB="0" distL="0" distR="0">
            <wp:extent cx="5943600" cy="6890861"/>
            <wp:effectExtent l="19050" t="0" r="0" b="0"/>
            <wp:docPr id="5" name="Picture 2" descr="C:\Users\Skarda\Desktop\EDT 656\IRB documents\3A Quiz p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karda\Desktop\EDT 656\IRB documents\3A Quiz pg 2.jpg"/>
                    <pic:cNvPicPr>
                      <a:picLocks noChangeAspect="1" noChangeArrowheads="1"/>
                    </pic:cNvPicPr>
                  </pic:nvPicPr>
                  <pic:blipFill>
                    <a:blip r:embed="rId32" cstate="print"/>
                    <a:srcRect/>
                    <a:stretch>
                      <a:fillRect/>
                    </a:stretch>
                  </pic:blipFill>
                  <pic:spPr bwMode="auto">
                    <a:xfrm>
                      <a:off x="0" y="0"/>
                      <a:ext cx="5943600" cy="6890861"/>
                    </a:xfrm>
                    <a:prstGeom prst="rect">
                      <a:avLst/>
                    </a:prstGeom>
                    <a:noFill/>
                    <a:ln w="9525">
                      <a:noFill/>
                      <a:miter lim="800000"/>
                      <a:headEnd/>
                      <a:tailEnd/>
                    </a:ln>
                  </pic:spPr>
                </pic:pic>
              </a:graphicData>
            </a:graphic>
          </wp:inline>
        </w:drawing>
      </w:r>
    </w:p>
    <w:p w:rsidR="000856EE" w:rsidRDefault="000856EE" w:rsidP="007372BC">
      <w:pPr>
        <w:spacing w:after="200" w:line="276" w:lineRule="auto"/>
        <w:jc w:val="center"/>
      </w:pPr>
    </w:p>
    <w:p w:rsidR="000856EE" w:rsidRDefault="000856EE" w:rsidP="007372BC">
      <w:pPr>
        <w:spacing w:after="200" w:line="276" w:lineRule="auto"/>
        <w:jc w:val="center"/>
      </w:pPr>
    </w:p>
    <w:p w:rsidR="000856EE" w:rsidRDefault="000856EE" w:rsidP="007372BC">
      <w:pPr>
        <w:spacing w:after="200" w:line="276" w:lineRule="auto"/>
        <w:jc w:val="center"/>
      </w:pPr>
    </w:p>
    <w:p w:rsidR="000856EE" w:rsidRDefault="000856EE" w:rsidP="007372BC">
      <w:pPr>
        <w:spacing w:after="200" w:line="276" w:lineRule="auto"/>
        <w:jc w:val="center"/>
      </w:pPr>
      <w:r>
        <w:rPr>
          <w:noProof/>
        </w:rPr>
        <w:lastRenderedPageBreak/>
        <w:drawing>
          <wp:inline distT="0" distB="0" distL="0" distR="0">
            <wp:extent cx="5943600" cy="8051721"/>
            <wp:effectExtent l="19050" t="0" r="0" b="0"/>
            <wp:docPr id="6" name="Picture 3" descr="C:\Users\Skarda\Desktop\EDT 656\IRB documents\3B Quiz p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karda\Desktop\EDT 656\IRB documents\3B Quiz pg 1.jpg"/>
                    <pic:cNvPicPr>
                      <a:picLocks noChangeAspect="1" noChangeArrowheads="1"/>
                    </pic:cNvPicPr>
                  </pic:nvPicPr>
                  <pic:blipFill>
                    <a:blip r:embed="rId33" cstate="print"/>
                    <a:srcRect/>
                    <a:stretch>
                      <a:fillRect/>
                    </a:stretch>
                  </pic:blipFill>
                  <pic:spPr bwMode="auto">
                    <a:xfrm>
                      <a:off x="0" y="0"/>
                      <a:ext cx="5943600" cy="8051721"/>
                    </a:xfrm>
                    <a:prstGeom prst="rect">
                      <a:avLst/>
                    </a:prstGeom>
                    <a:noFill/>
                    <a:ln w="9525">
                      <a:noFill/>
                      <a:miter lim="800000"/>
                      <a:headEnd/>
                      <a:tailEnd/>
                    </a:ln>
                  </pic:spPr>
                </pic:pic>
              </a:graphicData>
            </a:graphic>
          </wp:inline>
        </w:drawing>
      </w:r>
    </w:p>
    <w:p w:rsidR="000856EE" w:rsidRDefault="000856EE" w:rsidP="00A97AF4">
      <w:pPr>
        <w:spacing w:after="200" w:line="276" w:lineRule="auto"/>
        <w:jc w:val="center"/>
      </w:pPr>
      <w:r>
        <w:rPr>
          <w:noProof/>
        </w:rPr>
        <w:lastRenderedPageBreak/>
        <w:drawing>
          <wp:inline distT="0" distB="0" distL="0" distR="0">
            <wp:extent cx="5943600" cy="8088868"/>
            <wp:effectExtent l="19050" t="0" r="0" b="0"/>
            <wp:docPr id="7" name="Picture 4" descr="C:\Users\Skarda\Desktop\EDT 656\IRB documents\3B Quiz p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karda\Desktop\EDT 656\IRB documents\3B Quiz pg 2.jpg"/>
                    <pic:cNvPicPr>
                      <a:picLocks noChangeAspect="1" noChangeArrowheads="1"/>
                    </pic:cNvPicPr>
                  </pic:nvPicPr>
                  <pic:blipFill>
                    <a:blip r:embed="rId34" cstate="print"/>
                    <a:srcRect/>
                    <a:stretch>
                      <a:fillRect/>
                    </a:stretch>
                  </pic:blipFill>
                  <pic:spPr bwMode="auto">
                    <a:xfrm>
                      <a:off x="0" y="0"/>
                      <a:ext cx="5943600" cy="8088868"/>
                    </a:xfrm>
                    <a:prstGeom prst="rect">
                      <a:avLst/>
                    </a:prstGeom>
                    <a:noFill/>
                    <a:ln w="9525">
                      <a:noFill/>
                      <a:miter lim="800000"/>
                      <a:headEnd/>
                      <a:tailEnd/>
                    </a:ln>
                  </pic:spPr>
                </pic:pic>
              </a:graphicData>
            </a:graphic>
          </wp:inline>
        </w:drawing>
      </w:r>
    </w:p>
    <w:p w:rsidR="0010695C" w:rsidRDefault="00A95847" w:rsidP="0010695C">
      <w:pPr>
        <w:spacing w:after="200" w:line="276" w:lineRule="auto"/>
        <w:jc w:val="center"/>
      </w:pPr>
      <w:r>
        <w:lastRenderedPageBreak/>
        <w:t xml:space="preserve">Appendix F. Quiz Score </w:t>
      </w:r>
      <w:r w:rsidR="0010695C">
        <w:t>Raw Data</w:t>
      </w:r>
    </w:p>
    <w:tbl>
      <w:tblPr>
        <w:tblW w:w="8295"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197"/>
        <w:gridCol w:w="1518"/>
        <w:gridCol w:w="1890"/>
        <w:gridCol w:w="1890"/>
        <w:gridCol w:w="1800"/>
      </w:tblGrid>
      <w:tr w:rsidR="0010695C" w:rsidRPr="0010695C" w:rsidTr="0010695C">
        <w:trPr>
          <w:trHeight w:val="315"/>
        </w:trPr>
        <w:tc>
          <w:tcPr>
            <w:tcW w:w="1197"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Student</w:t>
            </w:r>
          </w:p>
        </w:tc>
        <w:tc>
          <w:tcPr>
            <w:tcW w:w="1518" w:type="dxa"/>
            <w:shd w:val="clear" w:color="auto" w:fill="auto"/>
            <w:noWrap/>
            <w:vAlign w:val="bottom"/>
            <w:hideMark/>
          </w:tcPr>
          <w:p w:rsidR="0010695C" w:rsidRDefault="0010695C" w:rsidP="0010695C">
            <w:pPr>
              <w:jc w:val="center"/>
              <w:rPr>
                <w:rFonts w:ascii="Calibri" w:hAnsi="Calibri" w:cs="Calibri"/>
                <w:b/>
                <w:bCs/>
                <w:color w:val="000000"/>
              </w:rPr>
            </w:pPr>
            <w:r w:rsidRPr="0010695C">
              <w:rPr>
                <w:rFonts w:ascii="Calibri" w:hAnsi="Calibri" w:cs="Calibri"/>
                <w:b/>
                <w:bCs/>
                <w:color w:val="000000"/>
              </w:rPr>
              <w:t xml:space="preserve">3A Quiz Score </w:t>
            </w:r>
          </w:p>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(Max. 20)</w:t>
            </w:r>
          </w:p>
        </w:tc>
        <w:tc>
          <w:tcPr>
            <w:tcW w:w="1890" w:type="dxa"/>
            <w:shd w:val="clear" w:color="auto" w:fill="auto"/>
            <w:noWrap/>
            <w:vAlign w:val="bottom"/>
            <w:hideMark/>
          </w:tcPr>
          <w:p w:rsidR="0010695C" w:rsidRDefault="0010695C" w:rsidP="0010695C">
            <w:pPr>
              <w:jc w:val="center"/>
              <w:rPr>
                <w:rFonts w:ascii="Calibri" w:hAnsi="Calibri" w:cs="Calibri"/>
                <w:b/>
                <w:bCs/>
                <w:color w:val="000000"/>
              </w:rPr>
            </w:pPr>
            <w:r w:rsidRPr="0010695C">
              <w:rPr>
                <w:rFonts w:ascii="Calibri" w:hAnsi="Calibri" w:cs="Calibri"/>
                <w:b/>
                <w:bCs/>
                <w:color w:val="000000"/>
              </w:rPr>
              <w:t xml:space="preserve">Quiz </w:t>
            </w:r>
          </w:p>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Percentage</w:t>
            </w:r>
          </w:p>
        </w:tc>
        <w:tc>
          <w:tcPr>
            <w:tcW w:w="1890" w:type="dxa"/>
            <w:shd w:val="clear" w:color="auto" w:fill="auto"/>
            <w:noWrap/>
            <w:vAlign w:val="bottom"/>
            <w:hideMark/>
          </w:tcPr>
          <w:p w:rsidR="0010695C" w:rsidRDefault="0010695C" w:rsidP="0010695C">
            <w:pPr>
              <w:jc w:val="center"/>
              <w:rPr>
                <w:rFonts w:ascii="Calibri" w:hAnsi="Calibri" w:cs="Calibri"/>
                <w:b/>
                <w:bCs/>
                <w:color w:val="000000"/>
              </w:rPr>
            </w:pPr>
            <w:r w:rsidRPr="0010695C">
              <w:rPr>
                <w:rFonts w:ascii="Calibri" w:hAnsi="Calibri" w:cs="Calibri"/>
                <w:b/>
                <w:bCs/>
                <w:color w:val="000000"/>
              </w:rPr>
              <w:t xml:space="preserve">3B Quiz Score </w:t>
            </w:r>
          </w:p>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(Max. 26)</w:t>
            </w:r>
          </w:p>
        </w:tc>
        <w:tc>
          <w:tcPr>
            <w:tcW w:w="1800"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Quiz Percentage</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76.9</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17</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65.4</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57.7</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73.1</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88.5</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80.8</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17</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65.4</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lastRenderedPageBreak/>
              <w:t>37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39</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FF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40</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100.0</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41</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42</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69.2</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43</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44</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84.6</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45</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92D05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46</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47</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92.3</w:t>
            </w:r>
          </w:p>
        </w:tc>
      </w:tr>
      <w:tr w:rsidR="0010695C" w:rsidRPr="0010695C" w:rsidTr="0010695C">
        <w:trPr>
          <w:trHeight w:val="300"/>
        </w:trPr>
        <w:tc>
          <w:tcPr>
            <w:tcW w:w="1197" w:type="dxa"/>
            <w:shd w:val="clear" w:color="000000" w:fill="FF0000"/>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48</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96.2</w:t>
            </w:r>
          </w:p>
        </w:tc>
      </w:tr>
      <w:tr w:rsidR="0010695C" w:rsidRPr="0010695C" w:rsidTr="0010695C">
        <w:trPr>
          <w:trHeight w:val="315"/>
        </w:trPr>
        <w:tc>
          <w:tcPr>
            <w:tcW w:w="1197"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Averages:</w:t>
            </w:r>
          </w:p>
        </w:tc>
        <w:tc>
          <w:tcPr>
            <w:tcW w:w="1518"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19.2</w:t>
            </w:r>
          </w:p>
        </w:tc>
        <w:tc>
          <w:tcPr>
            <w:tcW w:w="1890"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96</w:t>
            </w:r>
          </w:p>
        </w:tc>
        <w:tc>
          <w:tcPr>
            <w:tcW w:w="1890" w:type="dxa"/>
            <w:shd w:val="clear" w:color="auto" w:fill="auto"/>
            <w:noWrap/>
            <w:vAlign w:val="bottom"/>
            <w:hideMark/>
          </w:tcPr>
          <w:p w:rsidR="0010695C" w:rsidRPr="0010695C" w:rsidRDefault="0010695C" w:rsidP="0010695C">
            <w:pPr>
              <w:jc w:val="center"/>
              <w:rPr>
                <w:rFonts w:ascii="Calibri" w:hAnsi="Calibri" w:cs="Calibri"/>
                <w:color w:val="000000"/>
              </w:rPr>
            </w:pPr>
            <w:r w:rsidRPr="0010695C">
              <w:rPr>
                <w:rFonts w:ascii="Calibri" w:hAnsi="Calibri" w:cs="Calibri"/>
                <w:color w:val="000000"/>
                <w:sz w:val="22"/>
                <w:szCs w:val="22"/>
              </w:rPr>
              <w:t>23.0</w:t>
            </w:r>
          </w:p>
        </w:tc>
        <w:tc>
          <w:tcPr>
            <w:tcW w:w="1800" w:type="dxa"/>
            <w:shd w:val="clear" w:color="auto" w:fill="auto"/>
            <w:noWrap/>
            <w:vAlign w:val="bottom"/>
            <w:hideMark/>
          </w:tcPr>
          <w:p w:rsidR="0010695C" w:rsidRPr="0010695C" w:rsidRDefault="0010695C" w:rsidP="0010695C">
            <w:pPr>
              <w:jc w:val="center"/>
              <w:rPr>
                <w:rFonts w:ascii="Calibri" w:hAnsi="Calibri" w:cs="Calibri"/>
                <w:b/>
                <w:bCs/>
                <w:color w:val="000000"/>
              </w:rPr>
            </w:pPr>
            <w:r w:rsidRPr="0010695C">
              <w:rPr>
                <w:rFonts w:ascii="Calibri" w:hAnsi="Calibri" w:cs="Calibri"/>
                <w:b/>
                <w:bCs/>
                <w:color w:val="000000"/>
              </w:rPr>
              <w:t>88.5</w:t>
            </w:r>
          </w:p>
        </w:tc>
      </w:tr>
    </w:tbl>
    <w:p w:rsidR="0010695C" w:rsidRDefault="0010695C" w:rsidP="00A97AF4">
      <w:pPr>
        <w:spacing w:after="200" w:line="276" w:lineRule="auto"/>
        <w:jc w:val="center"/>
      </w:pPr>
    </w:p>
    <w:tbl>
      <w:tblPr>
        <w:tblW w:w="3414" w:type="dxa"/>
        <w:tblInd w:w="93" w:type="dxa"/>
        <w:tblLook w:val="04A0"/>
      </w:tblPr>
      <w:tblGrid>
        <w:gridCol w:w="960"/>
        <w:gridCol w:w="2454"/>
      </w:tblGrid>
      <w:tr w:rsidR="00940BCB" w:rsidRPr="00940BCB" w:rsidTr="00940BCB">
        <w:trPr>
          <w:trHeight w:val="300"/>
        </w:trPr>
        <w:tc>
          <w:tcPr>
            <w:tcW w:w="960" w:type="dxa"/>
            <w:tcBorders>
              <w:top w:val="nil"/>
              <w:left w:val="nil"/>
              <w:bottom w:val="nil"/>
              <w:right w:val="nil"/>
            </w:tcBorders>
            <w:shd w:val="clear" w:color="000000" w:fill="92D050"/>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improvement on 3B (with iPod)</w:t>
            </w:r>
          </w:p>
        </w:tc>
      </w:tr>
      <w:tr w:rsidR="00940BCB" w:rsidRPr="00940BCB" w:rsidTr="00940BCB">
        <w:trPr>
          <w:trHeight w:val="300"/>
        </w:trPr>
        <w:tc>
          <w:tcPr>
            <w:tcW w:w="960" w:type="dxa"/>
            <w:tcBorders>
              <w:top w:val="nil"/>
              <w:left w:val="nil"/>
              <w:bottom w:val="nil"/>
              <w:right w:val="nil"/>
            </w:tcBorders>
            <w:shd w:val="clear" w:color="000000" w:fill="FFFF00"/>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3A and 3B scores same</w:t>
            </w:r>
          </w:p>
        </w:tc>
      </w:tr>
      <w:tr w:rsidR="00940BCB" w:rsidRPr="00940BCB" w:rsidTr="00940BCB">
        <w:trPr>
          <w:trHeight w:val="300"/>
        </w:trPr>
        <w:tc>
          <w:tcPr>
            <w:tcW w:w="960" w:type="dxa"/>
            <w:tcBorders>
              <w:top w:val="nil"/>
              <w:left w:val="nil"/>
              <w:bottom w:val="nil"/>
              <w:right w:val="nil"/>
            </w:tcBorders>
            <w:shd w:val="clear" w:color="000000" w:fill="FF0000"/>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940BCB" w:rsidRPr="00940BCB" w:rsidRDefault="00940BCB" w:rsidP="00940BCB">
            <w:pPr>
              <w:rPr>
                <w:rFonts w:ascii="Calibri" w:hAnsi="Calibri" w:cs="Calibri"/>
                <w:color w:val="000000"/>
              </w:rPr>
            </w:pPr>
            <w:r w:rsidRPr="00940BCB">
              <w:rPr>
                <w:rFonts w:ascii="Calibri" w:hAnsi="Calibri" w:cs="Calibri"/>
                <w:color w:val="000000"/>
                <w:sz w:val="22"/>
                <w:szCs w:val="22"/>
              </w:rPr>
              <w:t>3B score less than 3A score</w:t>
            </w:r>
          </w:p>
        </w:tc>
      </w:tr>
    </w:tbl>
    <w:p w:rsidR="00940BCB" w:rsidRDefault="00940BCB"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A97AF4">
      <w:pPr>
        <w:spacing w:after="200" w:line="276" w:lineRule="auto"/>
        <w:jc w:val="center"/>
      </w:pPr>
    </w:p>
    <w:p w:rsidR="0010695C" w:rsidRDefault="0010695C" w:rsidP="00940BCB">
      <w:pPr>
        <w:spacing w:after="200" w:line="276" w:lineRule="auto"/>
      </w:pPr>
    </w:p>
    <w:p w:rsidR="00940BCB" w:rsidRDefault="00940BCB" w:rsidP="00940BCB">
      <w:pPr>
        <w:spacing w:after="200" w:line="276" w:lineRule="auto"/>
      </w:pPr>
    </w:p>
    <w:p w:rsidR="0010695C" w:rsidRDefault="0010695C" w:rsidP="00A97AF4">
      <w:pPr>
        <w:spacing w:after="200" w:line="276" w:lineRule="auto"/>
        <w:jc w:val="center"/>
      </w:pPr>
    </w:p>
    <w:p w:rsidR="00A97AF4" w:rsidRDefault="00A95847" w:rsidP="00A97AF4">
      <w:pPr>
        <w:spacing w:after="200" w:line="276" w:lineRule="auto"/>
        <w:jc w:val="center"/>
      </w:pPr>
      <w:proofErr w:type="gramStart"/>
      <w:r>
        <w:lastRenderedPageBreak/>
        <w:t>Appendix G.</w:t>
      </w:r>
      <w:proofErr w:type="gramEnd"/>
      <w:r>
        <w:t xml:space="preserve">  Observation Notes</w:t>
      </w:r>
    </w:p>
    <w:tbl>
      <w:tblPr>
        <w:tblStyle w:val="TableGrid"/>
        <w:tblW w:w="9576" w:type="dxa"/>
        <w:tblLook w:val="04A0"/>
      </w:tblPr>
      <w:tblGrid>
        <w:gridCol w:w="1818"/>
        <w:gridCol w:w="1657"/>
        <w:gridCol w:w="6101"/>
      </w:tblGrid>
      <w:tr w:rsidR="001C3873" w:rsidTr="001C3873">
        <w:trPr>
          <w:trHeight w:val="1063"/>
        </w:trPr>
        <w:tc>
          <w:tcPr>
            <w:tcW w:w="1818" w:type="dxa"/>
          </w:tcPr>
          <w:p w:rsidR="001C3873" w:rsidRDefault="001C3873" w:rsidP="002A38B4"/>
        </w:tc>
        <w:tc>
          <w:tcPr>
            <w:tcW w:w="1657" w:type="dxa"/>
          </w:tcPr>
          <w:p w:rsidR="001C3873" w:rsidRDefault="001C3873" w:rsidP="002A38B4">
            <w:r>
              <w:t>Student Number</w:t>
            </w:r>
          </w:p>
        </w:tc>
        <w:tc>
          <w:tcPr>
            <w:tcW w:w="6101" w:type="dxa"/>
          </w:tcPr>
          <w:p w:rsidR="001C3873" w:rsidRDefault="001C3873" w:rsidP="002A38B4">
            <w:r>
              <w:t xml:space="preserve">Legend- </w:t>
            </w:r>
          </w:p>
          <w:p w:rsidR="001C3873" w:rsidRDefault="001C3873" w:rsidP="002A38B4">
            <w:r>
              <w:t>1 = getting out of desk</w:t>
            </w:r>
          </w:p>
          <w:p w:rsidR="001C3873" w:rsidRDefault="001C3873" w:rsidP="002A38B4">
            <w:r>
              <w:t>2 = speaking English</w:t>
            </w:r>
          </w:p>
          <w:p w:rsidR="001C3873" w:rsidRDefault="001C3873" w:rsidP="002A38B4">
            <w:r>
              <w:t>3 = talking to partner</w:t>
            </w:r>
          </w:p>
          <w:p w:rsidR="001C3873" w:rsidRDefault="001C3873" w:rsidP="002A38B4">
            <w:r>
              <w:t>4 = writing/sharpening pencil</w:t>
            </w:r>
          </w:p>
          <w:p w:rsidR="001C3873" w:rsidRDefault="001C3873" w:rsidP="002A38B4">
            <w:r>
              <w:t>5 = working on other work</w:t>
            </w:r>
          </w:p>
          <w:p w:rsidR="001C3873" w:rsidRDefault="001C3873" w:rsidP="002A38B4">
            <w:r>
              <w:t>6 = looking around classroom</w:t>
            </w:r>
          </w:p>
          <w:p w:rsidR="001C3873" w:rsidRDefault="001C3873" w:rsidP="002A38B4">
            <w:r>
              <w:t>7 = staring at space</w:t>
            </w:r>
          </w:p>
        </w:tc>
      </w:tr>
      <w:tr w:rsidR="001C3873" w:rsidTr="001C3873">
        <w:trPr>
          <w:trHeight w:val="334"/>
        </w:trPr>
        <w:tc>
          <w:tcPr>
            <w:tcW w:w="1818" w:type="dxa"/>
          </w:tcPr>
          <w:p w:rsidR="001C3873" w:rsidRDefault="001C3873" w:rsidP="002A38B4">
            <w:r>
              <w:t xml:space="preserve">Paper Flashcards </w:t>
            </w:r>
          </w:p>
          <w:p w:rsidR="001C3873" w:rsidRDefault="001C3873" w:rsidP="002A38B4">
            <w:r>
              <w:t>Day 1</w:t>
            </w:r>
          </w:p>
        </w:tc>
        <w:tc>
          <w:tcPr>
            <w:tcW w:w="1657" w:type="dxa"/>
          </w:tcPr>
          <w:p w:rsidR="001C3873" w:rsidRDefault="001C3873" w:rsidP="002A38B4">
            <w:r>
              <w:t>14, 9, 13, 19, 37</w:t>
            </w:r>
          </w:p>
          <w:p w:rsidR="001C3873" w:rsidRDefault="001C3873" w:rsidP="002A38B4"/>
        </w:tc>
        <w:tc>
          <w:tcPr>
            <w:tcW w:w="6101" w:type="dxa"/>
          </w:tcPr>
          <w:p w:rsidR="001C3873" w:rsidRDefault="001C3873" w:rsidP="002A38B4">
            <w:r>
              <w:t>Missing Flashcards</w:t>
            </w:r>
          </w:p>
        </w:tc>
      </w:tr>
      <w:tr w:rsidR="001C3873" w:rsidTr="001C3873">
        <w:trPr>
          <w:trHeight w:val="287"/>
        </w:trPr>
        <w:tc>
          <w:tcPr>
            <w:tcW w:w="1818" w:type="dxa"/>
          </w:tcPr>
          <w:p w:rsidR="001C3873" w:rsidRDefault="001C3873" w:rsidP="002A38B4"/>
        </w:tc>
        <w:tc>
          <w:tcPr>
            <w:tcW w:w="1657" w:type="dxa"/>
          </w:tcPr>
          <w:p w:rsidR="001C3873" w:rsidRDefault="001C3873" w:rsidP="002A38B4">
            <w:r>
              <w:t>22, 48</w:t>
            </w:r>
          </w:p>
        </w:tc>
        <w:tc>
          <w:tcPr>
            <w:tcW w:w="6101" w:type="dxa"/>
          </w:tcPr>
          <w:p w:rsidR="001C3873" w:rsidRDefault="001C3873" w:rsidP="002A38B4">
            <w:r>
              <w:t>6</w:t>
            </w:r>
          </w:p>
        </w:tc>
      </w:tr>
      <w:tr w:rsidR="001C3873" w:rsidTr="001C3873">
        <w:trPr>
          <w:trHeight w:val="314"/>
        </w:trPr>
        <w:tc>
          <w:tcPr>
            <w:tcW w:w="1818" w:type="dxa"/>
          </w:tcPr>
          <w:p w:rsidR="001C3873" w:rsidRDefault="001C3873" w:rsidP="002A38B4"/>
        </w:tc>
        <w:tc>
          <w:tcPr>
            <w:tcW w:w="1657" w:type="dxa"/>
          </w:tcPr>
          <w:p w:rsidR="001C3873" w:rsidRDefault="001C3873" w:rsidP="002A38B4">
            <w:r>
              <w:t>10, 26</w:t>
            </w:r>
          </w:p>
        </w:tc>
        <w:tc>
          <w:tcPr>
            <w:tcW w:w="6101" w:type="dxa"/>
          </w:tcPr>
          <w:p w:rsidR="001C3873" w:rsidRDefault="001C3873" w:rsidP="002A38B4">
            <w:r>
              <w:t>5</w:t>
            </w:r>
          </w:p>
        </w:tc>
      </w:tr>
      <w:tr w:rsidR="001C3873" w:rsidTr="001C3873">
        <w:trPr>
          <w:trHeight w:val="314"/>
        </w:trPr>
        <w:tc>
          <w:tcPr>
            <w:tcW w:w="1818" w:type="dxa"/>
          </w:tcPr>
          <w:p w:rsidR="001C3873" w:rsidRDefault="001C3873" w:rsidP="002A38B4"/>
        </w:tc>
        <w:tc>
          <w:tcPr>
            <w:tcW w:w="1657" w:type="dxa"/>
          </w:tcPr>
          <w:p w:rsidR="001C3873" w:rsidRDefault="001C3873" w:rsidP="002A38B4">
            <w:r>
              <w:t>19, 22, 11, 37</w:t>
            </w:r>
          </w:p>
        </w:tc>
        <w:tc>
          <w:tcPr>
            <w:tcW w:w="6101" w:type="dxa"/>
          </w:tcPr>
          <w:p w:rsidR="001C3873" w:rsidRDefault="001C3873" w:rsidP="002A38B4">
            <w:r>
              <w:t>4</w:t>
            </w:r>
          </w:p>
        </w:tc>
      </w:tr>
      <w:tr w:rsidR="001C3873" w:rsidTr="001C3873">
        <w:trPr>
          <w:trHeight w:val="334"/>
        </w:trPr>
        <w:tc>
          <w:tcPr>
            <w:tcW w:w="1818" w:type="dxa"/>
          </w:tcPr>
          <w:p w:rsidR="001C3873" w:rsidRDefault="001C3873" w:rsidP="002A38B4"/>
        </w:tc>
        <w:tc>
          <w:tcPr>
            <w:tcW w:w="1657" w:type="dxa"/>
          </w:tcPr>
          <w:p w:rsidR="001C3873" w:rsidRDefault="001C3873" w:rsidP="002A38B4">
            <w:r>
              <w:t>13, 9, 1, 3, 29, 22, 38, 49, 47, 35, 35</w:t>
            </w:r>
          </w:p>
        </w:tc>
        <w:tc>
          <w:tcPr>
            <w:tcW w:w="6101" w:type="dxa"/>
          </w:tcPr>
          <w:p w:rsidR="001C3873" w:rsidRDefault="001C3873" w:rsidP="002A38B4">
            <w:r>
              <w:t>2</w:t>
            </w:r>
          </w:p>
        </w:tc>
      </w:tr>
      <w:tr w:rsidR="001C3873" w:rsidTr="001C3873">
        <w:trPr>
          <w:trHeight w:val="334"/>
        </w:trPr>
        <w:tc>
          <w:tcPr>
            <w:tcW w:w="1818" w:type="dxa"/>
          </w:tcPr>
          <w:p w:rsidR="001C3873" w:rsidRDefault="001C3873" w:rsidP="002A38B4">
            <w:r>
              <w:t>Day 2</w:t>
            </w:r>
          </w:p>
        </w:tc>
        <w:tc>
          <w:tcPr>
            <w:tcW w:w="1657" w:type="dxa"/>
          </w:tcPr>
          <w:p w:rsidR="001C3873" w:rsidRDefault="001C3873" w:rsidP="002A38B4">
            <w:r>
              <w:t>30, 16, 9, 15, 24, 37, 49</w:t>
            </w:r>
          </w:p>
        </w:tc>
        <w:tc>
          <w:tcPr>
            <w:tcW w:w="6101" w:type="dxa"/>
          </w:tcPr>
          <w:p w:rsidR="001C3873" w:rsidRDefault="001C3873" w:rsidP="002A38B4">
            <w:r>
              <w:t>Missing Flashcards</w:t>
            </w:r>
          </w:p>
        </w:tc>
      </w:tr>
      <w:tr w:rsidR="001C3873" w:rsidTr="001C3873">
        <w:trPr>
          <w:trHeight w:val="334"/>
        </w:trPr>
        <w:tc>
          <w:tcPr>
            <w:tcW w:w="1818" w:type="dxa"/>
          </w:tcPr>
          <w:p w:rsidR="001C3873" w:rsidRDefault="001C3873" w:rsidP="002A38B4"/>
        </w:tc>
        <w:tc>
          <w:tcPr>
            <w:tcW w:w="1657" w:type="dxa"/>
          </w:tcPr>
          <w:p w:rsidR="001C3873" w:rsidRDefault="001C3873" w:rsidP="002A38B4">
            <w:r>
              <w:t>10, 43, 46, 32</w:t>
            </w:r>
          </w:p>
        </w:tc>
        <w:tc>
          <w:tcPr>
            <w:tcW w:w="6101" w:type="dxa"/>
          </w:tcPr>
          <w:p w:rsidR="001C3873" w:rsidRDefault="001C3873" w:rsidP="002A38B4">
            <w:r>
              <w:t>2</w:t>
            </w:r>
          </w:p>
        </w:tc>
      </w:tr>
      <w:tr w:rsidR="001C3873" w:rsidTr="001C3873">
        <w:trPr>
          <w:trHeight w:val="314"/>
        </w:trPr>
        <w:tc>
          <w:tcPr>
            <w:tcW w:w="1818" w:type="dxa"/>
          </w:tcPr>
          <w:p w:rsidR="001C3873" w:rsidRDefault="001C3873" w:rsidP="002A38B4"/>
        </w:tc>
        <w:tc>
          <w:tcPr>
            <w:tcW w:w="1657" w:type="dxa"/>
          </w:tcPr>
          <w:p w:rsidR="001C3873" w:rsidRDefault="001C3873" w:rsidP="002A38B4">
            <w:r>
              <w:t>34, 17</w:t>
            </w:r>
          </w:p>
        </w:tc>
        <w:tc>
          <w:tcPr>
            <w:tcW w:w="6101" w:type="dxa"/>
          </w:tcPr>
          <w:p w:rsidR="001C3873" w:rsidRDefault="001C3873" w:rsidP="002A38B4">
            <w:r>
              <w:t>4</w:t>
            </w:r>
          </w:p>
        </w:tc>
      </w:tr>
      <w:tr w:rsidR="001C3873" w:rsidTr="001C3873">
        <w:trPr>
          <w:trHeight w:val="334"/>
        </w:trPr>
        <w:tc>
          <w:tcPr>
            <w:tcW w:w="1818" w:type="dxa"/>
          </w:tcPr>
          <w:p w:rsidR="001C3873" w:rsidRDefault="001C3873" w:rsidP="002A38B4">
            <w:r>
              <w:t>Day 3</w:t>
            </w:r>
          </w:p>
        </w:tc>
        <w:tc>
          <w:tcPr>
            <w:tcW w:w="1657" w:type="dxa"/>
          </w:tcPr>
          <w:p w:rsidR="001C3873" w:rsidRDefault="001C3873" w:rsidP="002A38B4">
            <w:r>
              <w:t>13, 9, 30, 10, 37, 49, 34, 32</w:t>
            </w:r>
          </w:p>
        </w:tc>
        <w:tc>
          <w:tcPr>
            <w:tcW w:w="6101" w:type="dxa"/>
          </w:tcPr>
          <w:p w:rsidR="001C3873" w:rsidRDefault="001C3873" w:rsidP="002A38B4">
            <w:r>
              <w:t>Missing flashcards</w:t>
            </w:r>
          </w:p>
        </w:tc>
      </w:tr>
      <w:tr w:rsidR="001C3873" w:rsidTr="001C3873">
        <w:trPr>
          <w:trHeight w:val="334"/>
        </w:trPr>
        <w:tc>
          <w:tcPr>
            <w:tcW w:w="1818" w:type="dxa"/>
          </w:tcPr>
          <w:p w:rsidR="001C3873" w:rsidRDefault="001C3873" w:rsidP="002A38B4"/>
        </w:tc>
        <w:tc>
          <w:tcPr>
            <w:tcW w:w="1657" w:type="dxa"/>
          </w:tcPr>
          <w:p w:rsidR="001C3873" w:rsidRDefault="001C3873" w:rsidP="002A38B4">
            <w:r>
              <w:t>12, 17</w:t>
            </w:r>
          </w:p>
        </w:tc>
        <w:tc>
          <w:tcPr>
            <w:tcW w:w="6101" w:type="dxa"/>
          </w:tcPr>
          <w:p w:rsidR="001C3873" w:rsidRDefault="001C3873" w:rsidP="002A38B4">
            <w:r>
              <w:t>2</w:t>
            </w:r>
          </w:p>
        </w:tc>
      </w:tr>
      <w:tr w:rsidR="001C3873" w:rsidTr="001C3873">
        <w:trPr>
          <w:trHeight w:val="334"/>
        </w:trPr>
        <w:tc>
          <w:tcPr>
            <w:tcW w:w="1818" w:type="dxa"/>
          </w:tcPr>
          <w:p w:rsidR="001C3873" w:rsidRDefault="001C3873" w:rsidP="002A38B4"/>
        </w:tc>
        <w:tc>
          <w:tcPr>
            <w:tcW w:w="1657" w:type="dxa"/>
          </w:tcPr>
          <w:p w:rsidR="001C3873" w:rsidRDefault="001C3873" w:rsidP="002A38B4">
            <w:r>
              <w:t>40, 49</w:t>
            </w:r>
          </w:p>
        </w:tc>
        <w:tc>
          <w:tcPr>
            <w:tcW w:w="6101" w:type="dxa"/>
          </w:tcPr>
          <w:p w:rsidR="001C3873" w:rsidRDefault="001C3873" w:rsidP="002A38B4">
            <w:r>
              <w:t>6</w:t>
            </w:r>
          </w:p>
        </w:tc>
      </w:tr>
      <w:tr w:rsidR="001C3873" w:rsidTr="001C3873">
        <w:trPr>
          <w:trHeight w:val="334"/>
        </w:trPr>
        <w:tc>
          <w:tcPr>
            <w:tcW w:w="1818" w:type="dxa"/>
          </w:tcPr>
          <w:p w:rsidR="001C3873" w:rsidRDefault="001C3873" w:rsidP="002A38B4"/>
        </w:tc>
        <w:tc>
          <w:tcPr>
            <w:tcW w:w="1657" w:type="dxa"/>
          </w:tcPr>
          <w:p w:rsidR="001C3873" w:rsidRDefault="001C3873" w:rsidP="002A38B4">
            <w:r>
              <w:t>40</w:t>
            </w:r>
          </w:p>
        </w:tc>
        <w:tc>
          <w:tcPr>
            <w:tcW w:w="6101" w:type="dxa"/>
          </w:tcPr>
          <w:p w:rsidR="001C3873" w:rsidRDefault="001C3873" w:rsidP="002A38B4">
            <w:r>
              <w:t>7</w:t>
            </w:r>
          </w:p>
        </w:tc>
      </w:tr>
      <w:tr w:rsidR="001C3873" w:rsidTr="001C3873">
        <w:trPr>
          <w:trHeight w:val="334"/>
        </w:trPr>
        <w:tc>
          <w:tcPr>
            <w:tcW w:w="1818" w:type="dxa"/>
          </w:tcPr>
          <w:p w:rsidR="001C3873" w:rsidRDefault="001C3873" w:rsidP="002A38B4">
            <w:proofErr w:type="spellStart"/>
            <w:r>
              <w:t>iTouch</w:t>
            </w:r>
            <w:proofErr w:type="spellEnd"/>
            <w:r>
              <w:t xml:space="preserve"> Flashcards</w:t>
            </w:r>
          </w:p>
          <w:p w:rsidR="001C3873" w:rsidRDefault="001C3873" w:rsidP="002A38B4">
            <w:r>
              <w:t>Day 1</w:t>
            </w:r>
          </w:p>
        </w:tc>
        <w:tc>
          <w:tcPr>
            <w:tcW w:w="1657" w:type="dxa"/>
          </w:tcPr>
          <w:p w:rsidR="001C3873" w:rsidRDefault="001C3873" w:rsidP="002A38B4">
            <w:r>
              <w:t>32, 22, 49</w:t>
            </w:r>
          </w:p>
        </w:tc>
        <w:tc>
          <w:tcPr>
            <w:tcW w:w="6101" w:type="dxa"/>
          </w:tcPr>
          <w:p w:rsidR="001C3873" w:rsidRDefault="001C3873" w:rsidP="002A38B4">
            <w:r>
              <w:t>6</w:t>
            </w:r>
          </w:p>
        </w:tc>
      </w:tr>
      <w:tr w:rsidR="001C3873" w:rsidTr="001C3873">
        <w:trPr>
          <w:trHeight w:val="334"/>
        </w:trPr>
        <w:tc>
          <w:tcPr>
            <w:tcW w:w="1818" w:type="dxa"/>
          </w:tcPr>
          <w:p w:rsidR="001C3873" w:rsidRDefault="001C3873" w:rsidP="002A38B4"/>
        </w:tc>
        <w:tc>
          <w:tcPr>
            <w:tcW w:w="1657" w:type="dxa"/>
          </w:tcPr>
          <w:p w:rsidR="001C3873" w:rsidRDefault="001C3873" w:rsidP="002A38B4">
            <w:r>
              <w:t>7, 32</w:t>
            </w:r>
          </w:p>
        </w:tc>
        <w:tc>
          <w:tcPr>
            <w:tcW w:w="6101" w:type="dxa"/>
          </w:tcPr>
          <w:p w:rsidR="001C3873" w:rsidRDefault="001C3873" w:rsidP="002A38B4">
            <w:r>
              <w:t>5</w:t>
            </w:r>
          </w:p>
        </w:tc>
      </w:tr>
      <w:tr w:rsidR="001C3873" w:rsidTr="001C3873">
        <w:trPr>
          <w:trHeight w:val="334"/>
        </w:trPr>
        <w:tc>
          <w:tcPr>
            <w:tcW w:w="1818" w:type="dxa"/>
          </w:tcPr>
          <w:p w:rsidR="001C3873" w:rsidRDefault="001C3873" w:rsidP="002A38B4">
            <w:r>
              <w:t>Day 2</w:t>
            </w:r>
          </w:p>
        </w:tc>
        <w:tc>
          <w:tcPr>
            <w:tcW w:w="1657" w:type="dxa"/>
          </w:tcPr>
          <w:p w:rsidR="001C3873" w:rsidRDefault="001C3873" w:rsidP="002A38B4">
            <w:r>
              <w:t>11, 39, 32</w:t>
            </w:r>
          </w:p>
        </w:tc>
        <w:tc>
          <w:tcPr>
            <w:tcW w:w="6101" w:type="dxa"/>
          </w:tcPr>
          <w:p w:rsidR="001C3873" w:rsidRDefault="001C3873" w:rsidP="002A38B4">
            <w:r>
              <w:t>7</w:t>
            </w:r>
          </w:p>
        </w:tc>
      </w:tr>
      <w:tr w:rsidR="001C3873" w:rsidTr="001C3873">
        <w:trPr>
          <w:trHeight w:val="334"/>
        </w:trPr>
        <w:tc>
          <w:tcPr>
            <w:tcW w:w="1818" w:type="dxa"/>
          </w:tcPr>
          <w:p w:rsidR="001C3873" w:rsidRDefault="001C3873" w:rsidP="002A38B4">
            <w:r>
              <w:t>Day 3</w:t>
            </w:r>
          </w:p>
        </w:tc>
        <w:tc>
          <w:tcPr>
            <w:tcW w:w="1657" w:type="dxa"/>
          </w:tcPr>
          <w:p w:rsidR="001C3873" w:rsidRDefault="001C3873" w:rsidP="002A38B4">
            <w:r>
              <w:t>---</w:t>
            </w:r>
          </w:p>
        </w:tc>
        <w:tc>
          <w:tcPr>
            <w:tcW w:w="6101" w:type="dxa"/>
          </w:tcPr>
          <w:p w:rsidR="001C3873" w:rsidRDefault="001C3873" w:rsidP="002A38B4">
            <w:r>
              <w:t>----</w:t>
            </w:r>
          </w:p>
        </w:tc>
      </w:tr>
    </w:tbl>
    <w:p w:rsidR="00A97AF4" w:rsidRDefault="00A97AF4" w:rsidP="00A97AF4">
      <w:pPr>
        <w:spacing w:after="200" w:line="276" w:lineRule="auto"/>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C3873" w:rsidRDefault="001C3873" w:rsidP="0010695C">
      <w:pPr>
        <w:spacing w:after="200" w:line="276" w:lineRule="auto"/>
        <w:jc w:val="center"/>
      </w:pPr>
    </w:p>
    <w:p w:rsidR="0010695C" w:rsidRDefault="00A97AF4" w:rsidP="0010695C">
      <w:pPr>
        <w:spacing w:after="200" w:line="276" w:lineRule="auto"/>
        <w:jc w:val="center"/>
      </w:pPr>
      <w:proofErr w:type="gramStart"/>
      <w:r>
        <w:lastRenderedPageBreak/>
        <w:t>Appendix H.</w:t>
      </w:r>
      <w:proofErr w:type="gramEnd"/>
      <w:r>
        <w:t xml:space="preserve"> </w:t>
      </w:r>
      <w:r w:rsidR="0010695C">
        <w:t xml:space="preserve"> </w:t>
      </w:r>
      <w:r w:rsidR="00A74DF9">
        <w:t>Survey</w:t>
      </w:r>
      <w:r w:rsidR="0010695C">
        <w:t xml:space="preserve"> Raw Data</w:t>
      </w:r>
    </w:p>
    <w:p w:rsidR="00A74DF9" w:rsidRPr="00A74DF9" w:rsidRDefault="00A74DF9" w:rsidP="00A74DF9">
      <w:pPr>
        <w:rPr>
          <w:sz w:val="16"/>
          <w:szCs w:val="16"/>
        </w:rPr>
      </w:pPr>
      <w:r w:rsidRPr="00A74DF9">
        <w:rPr>
          <w:sz w:val="16"/>
          <w:szCs w:val="16"/>
        </w:rPr>
        <w:t xml:space="preserve">Survey </w:t>
      </w:r>
      <w:proofErr w:type="gramStart"/>
      <w:r w:rsidRPr="00A74DF9">
        <w:rPr>
          <w:sz w:val="16"/>
          <w:szCs w:val="16"/>
        </w:rPr>
        <w:t>After</w:t>
      </w:r>
      <w:proofErr w:type="gramEnd"/>
      <w:r w:rsidRPr="00A74DF9">
        <w:rPr>
          <w:sz w:val="16"/>
          <w:szCs w:val="16"/>
        </w:rPr>
        <w:t xml:space="preserve"> Paper Flashcard Use: </w:t>
      </w:r>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6"/>
        <w:gridCol w:w="1131"/>
      </w:tblGrid>
      <w:tr w:rsidR="00A74DF9" w:rsidTr="00C606AA">
        <w:trPr>
          <w:trHeight w:val="1953"/>
        </w:trPr>
        <w:tc>
          <w:tcPr>
            <w:tcW w:w="0" w:type="auto"/>
          </w:tcPr>
          <w:p w:rsidR="00A74DF9" w:rsidRDefault="00A74DF9" w:rsidP="00C606AA">
            <w:pPr>
              <w:spacing w:after="120"/>
            </w:pPr>
            <w:r>
              <w:t>Please rate each statement below based on the following scale:</w:t>
            </w:r>
          </w:p>
          <w:p w:rsidR="00A74DF9" w:rsidRDefault="00A74DF9" w:rsidP="00C606AA">
            <w:pPr>
              <w:spacing w:after="120"/>
            </w:pPr>
            <w:r>
              <w:t>1-Strongly disagree</w:t>
            </w:r>
          </w:p>
          <w:p w:rsidR="00A74DF9" w:rsidRDefault="00A74DF9" w:rsidP="00C606AA">
            <w:pPr>
              <w:spacing w:after="120"/>
            </w:pPr>
            <w:r>
              <w:t>2-Disagree</w:t>
            </w:r>
          </w:p>
          <w:p w:rsidR="00A74DF9" w:rsidRDefault="00A74DF9" w:rsidP="00C606AA">
            <w:pPr>
              <w:spacing w:after="120"/>
            </w:pPr>
            <w:r>
              <w:t>3-Agree</w:t>
            </w:r>
          </w:p>
          <w:p w:rsidR="00A74DF9" w:rsidRDefault="00A74DF9" w:rsidP="00C606AA">
            <w:pPr>
              <w:spacing w:after="120"/>
            </w:pPr>
            <w:r>
              <w:t>4-Strongly Agree</w:t>
            </w:r>
          </w:p>
        </w:tc>
        <w:tc>
          <w:tcPr>
            <w:tcW w:w="1131" w:type="dxa"/>
          </w:tcPr>
          <w:p w:rsidR="00A74DF9" w:rsidRDefault="00A74DF9" w:rsidP="00C606AA">
            <w:r>
              <w:t xml:space="preserve"> </w:t>
            </w:r>
          </w:p>
          <w:p w:rsidR="00A74DF9" w:rsidRDefault="00A74DF9" w:rsidP="00C606AA">
            <w:pPr>
              <w:jc w:val="center"/>
            </w:pPr>
            <w:r>
              <w:t>Rating</w:t>
            </w:r>
          </w:p>
        </w:tc>
      </w:tr>
      <w:tr w:rsidR="00A74DF9" w:rsidTr="00C606AA">
        <w:trPr>
          <w:trHeight w:val="742"/>
        </w:trPr>
        <w:tc>
          <w:tcPr>
            <w:tcW w:w="0" w:type="auto"/>
          </w:tcPr>
          <w:p w:rsidR="00A74DF9" w:rsidRDefault="00A74DF9" w:rsidP="00C606AA">
            <w:pPr>
              <w:spacing w:line="480" w:lineRule="auto"/>
            </w:pPr>
            <w:r>
              <w:t>1.  I enjoyed learning vocabulary using paper flashcards.</w:t>
            </w:r>
          </w:p>
        </w:tc>
        <w:tc>
          <w:tcPr>
            <w:tcW w:w="1131" w:type="dxa"/>
          </w:tcPr>
          <w:p w:rsidR="0010695C" w:rsidRDefault="0010695C" w:rsidP="0010695C">
            <w:r>
              <w:t>1-1</w:t>
            </w:r>
          </w:p>
          <w:p w:rsidR="0010695C" w:rsidRDefault="0010695C" w:rsidP="0010695C">
            <w:r>
              <w:t>2-8</w:t>
            </w:r>
          </w:p>
          <w:p w:rsidR="0010695C" w:rsidRDefault="0010695C" w:rsidP="0010695C">
            <w:r>
              <w:t>3-32</w:t>
            </w:r>
          </w:p>
          <w:p w:rsidR="0010695C" w:rsidRDefault="0010695C" w:rsidP="0010695C">
            <w:r>
              <w:t>4-7</w:t>
            </w:r>
          </w:p>
        </w:tc>
      </w:tr>
      <w:tr w:rsidR="0010695C" w:rsidTr="00C606AA">
        <w:trPr>
          <w:trHeight w:val="742"/>
        </w:trPr>
        <w:tc>
          <w:tcPr>
            <w:tcW w:w="0" w:type="auto"/>
          </w:tcPr>
          <w:p w:rsidR="0010695C" w:rsidRDefault="0010695C" w:rsidP="00C606AA">
            <w:pPr>
              <w:spacing w:line="480" w:lineRule="auto"/>
            </w:pPr>
            <w:r>
              <w:t>2.  I felt prepared for the quiz because I practiced with paper flashcards.</w:t>
            </w:r>
          </w:p>
        </w:tc>
        <w:tc>
          <w:tcPr>
            <w:tcW w:w="1131" w:type="dxa"/>
          </w:tcPr>
          <w:p w:rsidR="0010695C" w:rsidRDefault="0010695C" w:rsidP="0010695C">
            <w:r>
              <w:t>1-1</w:t>
            </w:r>
          </w:p>
          <w:p w:rsidR="0010695C" w:rsidRDefault="0010695C" w:rsidP="0010695C">
            <w:r>
              <w:t>2-5</w:t>
            </w:r>
          </w:p>
          <w:p w:rsidR="0010695C" w:rsidRDefault="0010695C" w:rsidP="0010695C">
            <w:r>
              <w:t>3-23</w:t>
            </w:r>
          </w:p>
          <w:p w:rsidR="0010695C" w:rsidRDefault="0010695C" w:rsidP="0010695C">
            <w:pPr>
              <w:spacing w:line="480" w:lineRule="auto"/>
            </w:pPr>
            <w:r>
              <w:t>4-19</w:t>
            </w:r>
          </w:p>
        </w:tc>
      </w:tr>
      <w:tr w:rsidR="0010695C" w:rsidTr="00C606AA">
        <w:trPr>
          <w:trHeight w:val="742"/>
        </w:trPr>
        <w:tc>
          <w:tcPr>
            <w:tcW w:w="0" w:type="auto"/>
          </w:tcPr>
          <w:p w:rsidR="0010695C" w:rsidRDefault="0010695C" w:rsidP="00C606AA">
            <w:r>
              <w:t>3.  I think paper flashcards helped me to learn the vocabulary.</w:t>
            </w:r>
          </w:p>
        </w:tc>
        <w:tc>
          <w:tcPr>
            <w:tcW w:w="1131" w:type="dxa"/>
          </w:tcPr>
          <w:p w:rsidR="0010695C" w:rsidRDefault="0010695C" w:rsidP="0010695C">
            <w:r>
              <w:t>1-1</w:t>
            </w:r>
          </w:p>
          <w:p w:rsidR="0010695C" w:rsidRDefault="0010695C" w:rsidP="0010695C">
            <w:r>
              <w:t>2-6</w:t>
            </w:r>
          </w:p>
          <w:p w:rsidR="0010695C" w:rsidRDefault="0010695C" w:rsidP="0010695C">
            <w:r>
              <w:t>3-29</w:t>
            </w:r>
          </w:p>
          <w:p w:rsidR="0010695C" w:rsidRDefault="0010695C" w:rsidP="0010695C">
            <w:pPr>
              <w:spacing w:line="480" w:lineRule="auto"/>
            </w:pPr>
            <w:r>
              <w:t>4-12</w:t>
            </w:r>
          </w:p>
        </w:tc>
      </w:tr>
      <w:tr w:rsidR="0010695C" w:rsidTr="00C606AA">
        <w:trPr>
          <w:trHeight w:val="757"/>
        </w:trPr>
        <w:tc>
          <w:tcPr>
            <w:tcW w:w="0" w:type="auto"/>
          </w:tcPr>
          <w:p w:rsidR="0010695C" w:rsidRDefault="0010695C" w:rsidP="00C606AA">
            <w:pPr>
              <w:spacing w:line="480" w:lineRule="auto"/>
            </w:pPr>
            <w:r>
              <w:t>4.  I used my time wisely when practicing flashcards in class.</w:t>
            </w:r>
          </w:p>
        </w:tc>
        <w:tc>
          <w:tcPr>
            <w:tcW w:w="1131" w:type="dxa"/>
          </w:tcPr>
          <w:p w:rsidR="0010695C" w:rsidRDefault="0010695C" w:rsidP="0010695C">
            <w:r>
              <w:t>1-0</w:t>
            </w:r>
          </w:p>
          <w:p w:rsidR="0010695C" w:rsidRDefault="0010695C" w:rsidP="0010695C">
            <w:r>
              <w:t>2-2</w:t>
            </w:r>
          </w:p>
          <w:p w:rsidR="0010695C" w:rsidRDefault="0010695C" w:rsidP="0010695C">
            <w:r>
              <w:t>3-27</w:t>
            </w:r>
          </w:p>
          <w:p w:rsidR="0010695C" w:rsidRDefault="0010695C" w:rsidP="0010695C">
            <w:pPr>
              <w:spacing w:line="480" w:lineRule="auto"/>
            </w:pPr>
            <w:r>
              <w:t>4-19</w:t>
            </w:r>
          </w:p>
        </w:tc>
      </w:tr>
      <w:tr w:rsidR="0010695C" w:rsidTr="00C606AA">
        <w:trPr>
          <w:trHeight w:val="757"/>
        </w:trPr>
        <w:tc>
          <w:tcPr>
            <w:tcW w:w="0" w:type="auto"/>
          </w:tcPr>
          <w:p w:rsidR="0010695C" w:rsidRDefault="0010695C" w:rsidP="00C606AA">
            <w:r>
              <w:t>5.  Even if I didn’t have time in class to make paper flashcards, I would make them on my own to help me study.</w:t>
            </w:r>
          </w:p>
        </w:tc>
        <w:tc>
          <w:tcPr>
            <w:tcW w:w="1131" w:type="dxa"/>
          </w:tcPr>
          <w:p w:rsidR="0010695C" w:rsidRDefault="0010695C" w:rsidP="0010695C">
            <w:r>
              <w:t>1-9</w:t>
            </w:r>
          </w:p>
          <w:p w:rsidR="0010695C" w:rsidRDefault="0010695C" w:rsidP="0010695C">
            <w:r>
              <w:t>2-17</w:t>
            </w:r>
          </w:p>
          <w:p w:rsidR="0010695C" w:rsidRDefault="0010695C" w:rsidP="0010695C">
            <w:r>
              <w:t>3-17</w:t>
            </w:r>
          </w:p>
          <w:p w:rsidR="0010695C" w:rsidRDefault="0010695C" w:rsidP="0010695C">
            <w:pPr>
              <w:spacing w:line="480" w:lineRule="auto"/>
            </w:pPr>
            <w:r>
              <w:t>4-5</w:t>
            </w:r>
          </w:p>
        </w:tc>
      </w:tr>
    </w:tbl>
    <w:p w:rsidR="00A74DF9" w:rsidRPr="00A74DF9" w:rsidRDefault="00A74DF9"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10695C" w:rsidRDefault="0010695C" w:rsidP="00A74DF9">
      <w:pPr>
        <w:rPr>
          <w:sz w:val="16"/>
          <w:szCs w:val="16"/>
        </w:rPr>
      </w:pPr>
    </w:p>
    <w:p w:rsidR="00940BCB" w:rsidRDefault="00940BCB" w:rsidP="00A74DF9">
      <w:pPr>
        <w:rPr>
          <w:sz w:val="16"/>
          <w:szCs w:val="16"/>
        </w:rPr>
      </w:pPr>
    </w:p>
    <w:p w:rsidR="00940BCB" w:rsidRDefault="00940BCB" w:rsidP="00A74DF9">
      <w:pPr>
        <w:rPr>
          <w:sz w:val="16"/>
          <w:szCs w:val="16"/>
        </w:rPr>
      </w:pPr>
    </w:p>
    <w:p w:rsidR="00A74DF9" w:rsidRDefault="00A74DF9" w:rsidP="00A74DF9">
      <w:pPr>
        <w:rPr>
          <w:sz w:val="16"/>
          <w:szCs w:val="16"/>
        </w:rPr>
      </w:pPr>
      <w:r w:rsidRPr="00A74DF9">
        <w:rPr>
          <w:sz w:val="16"/>
          <w:szCs w:val="16"/>
        </w:rPr>
        <w:lastRenderedPageBreak/>
        <w:t xml:space="preserve">Survey After </w:t>
      </w:r>
      <w:proofErr w:type="spellStart"/>
      <w:r w:rsidRPr="00A74DF9">
        <w:rPr>
          <w:sz w:val="16"/>
          <w:szCs w:val="16"/>
        </w:rPr>
        <w:t>iTouch</w:t>
      </w:r>
      <w:proofErr w:type="spellEnd"/>
      <w:r w:rsidRPr="00A74DF9">
        <w:rPr>
          <w:sz w:val="16"/>
          <w:szCs w:val="16"/>
        </w:rPr>
        <w:t xml:space="preserve"> Flashcard Use:</w:t>
      </w:r>
    </w:p>
    <w:p w:rsidR="00A95847" w:rsidRPr="00A74DF9" w:rsidRDefault="00A95847" w:rsidP="00A74DF9">
      <w:pPr>
        <w:rPr>
          <w:sz w:val="16"/>
          <w:szCs w:val="16"/>
        </w:rPr>
      </w:pPr>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6"/>
        <w:gridCol w:w="1131"/>
      </w:tblGrid>
      <w:tr w:rsidR="00A74DF9" w:rsidTr="00C606AA">
        <w:trPr>
          <w:trHeight w:val="1953"/>
        </w:trPr>
        <w:tc>
          <w:tcPr>
            <w:tcW w:w="0" w:type="auto"/>
          </w:tcPr>
          <w:p w:rsidR="00A74DF9" w:rsidRDefault="00A74DF9" w:rsidP="00C606AA">
            <w:pPr>
              <w:spacing w:after="120"/>
            </w:pPr>
            <w:r>
              <w:t>Please rate each statement below based on the following scale:</w:t>
            </w:r>
          </w:p>
          <w:p w:rsidR="00A74DF9" w:rsidRDefault="00A74DF9" w:rsidP="00C606AA">
            <w:pPr>
              <w:spacing w:after="120"/>
            </w:pPr>
            <w:r>
              <w:t>1-Strongly disagree</w:t>
            </w:r>
          </w:p>
          <w:p w:rsidR="00A74DF9" w:rsidRDefault="00A74DF9" w:rsidP="00C606AA">
            <w:pPr>
              <w:spacing w:after="120"/>
            </w:pPr>
            <w:r>
              <w:t>2-Disagree</w:t>
            </w:r>
          </w:p>
          <w:p w:rsidR="00A74DF9" w:rsidRDefault="00A74DF9" w:rsidP="00C606AA">
            <w:pPr>
              <w:spacing w:after="120"/>
            </w:pPr>
            <w:r>
              <w:t>3-Agree</w:t>
            </w:r>
          </w:p>
          <w:p w:rsidR="00A74DF9" w:rsidRDefault="00A74DF9" w:rsidP="00C606AA">
            <w:pPr>
              <w:spacing w:after="120"/>
            </w:pPr>
            <w:r>
              <w:t>4-Strongly Agree</w:t>
            </w:r>
          </w:p>
        </w:tc>
        <w:tc>
          <w:tcPr>
            <w:tcW w:w="1131" w:type="dxa"/>
          </w:tcPr>
          <w:p w:rsidR="00A74DF9" w:rsidRDefault="00A74DF9" w:rsidP="00C606AA">
            <w:r>
              <w:t xml:space="preserve"> </w:t>
            </w:r>
          </w:p>
          <w:p w:rsidR="00A74DF9" w:rsidRDefault="00A74DF9" w:rsidP="00C606AA">
            <w:pPr>
              <w:jc w:val="center"/>
            </w:pPr>
            <w:r>
              <w:t>Rating</w:t>
            </w:r>
          </w:p>
        </w:tc>
      </w:tr>
      <w:tr w:rsidR="00A74DF9" w:rsidTr="00C606AA">
        <w:trPr>
          <w:trHeight w:val="742"/>
        </w:trPr>
        <w:tc>
          <w:tcPr>
            <w:tcW w:w="0" w:type="auto"/>
          </w:tcPr>
          <w:p w:rsidR="00A74DF9" w:rsidRDefault="00A74DF9" w:rsidP="00C606AA">
            <w:pPr>
              <w:spacing w:line="480" w:lineRule="auto"/>
            </w:pPr>
            <w:r>
              <w:t xml:space="preserve">1.  I enjoyed learning vocabulary using </w:t>
            </w:r>
            <w:proofErr w:type="spellStart"/>
            <w:r>
              <w:t>iTouch</w:t>
            </w:r>
            <w:proofErr w:type="spellEnd"/>
            <w:r>
              <w:t xml:space="preserve"> flashcards.</w:t>
            </w:r>
          </w:p>
        </w:tc>
        <w:tc>
          <w:tcPr>
            <w:tcW w:w="1131" w:type="dxa"/>
          </w:tcPr>
          <w:p w:rsidR="0010695C" w:rsidRDefault="0010695C" w:rsidP="0010695C">
            <w:r>
              <w:t>1-</w:t>
            </w:r>
            <w:r w:rsidR="00A95847">
              <w:t>2</w:t>
            </w:r>
          </w:p>
          <w:p w:rsidR="0010695C" w:rsidRDefault="0010695C" w:rsidP="0010695C">
            <w:r>
              <w:t>2-</w:t>
            </w:r>
            <w:r w:rsidR="00A95847">
              <w:t>1</w:t>
            </w:r>
          </w:p>
          <w:p w:rsidR="0010695C" w:rsidRDefault="0010695C" w:rsidP="0010695C">
            <w:r>
              <w:t>3-</w:t>
            </w:r>
            <w:r w:rsidR="00A95847">
              <w:t>17</w:t>
            </w:r>
          </w:p>
          <w:p w:rsidR="00A74DF9" w:rsidRDefault="0010695C" w:rsidP="0010695C">
            <w:pPr>
              <w:spacing w:line="480" w:lineRule="auto"/>
            </w:pPr>
            <w:r>
              <w:t>4-</w:t>
            </w:r>
            <w:r w:rsidR="00A95847">
              <w:t>21</w:t>
            </w:r>
          </w:p>
        </w:tc>
      </w:tr>
      <w:tr w:rsidR="00A74DF9" w:rsidTr="00C606AA">
        <w:trPr>
          <w:trHeight w:val="742"/>
        </w:trPr>
        <w:tc>
          <w:tcPr>
            <w:tcW w:w="0" w:type="auto"/>
          </w:tcPr>
          <w:p w:rsidR="00A74DF9" w:rsidRDefault="00A74DF9" w:rsidP="00C606AA">
            <w:pPr>
              <w:spacing w:line="480" w:lineRule="auto"/>
            </w:pPr>
            <w:r>
              <w:t xml:space="preserve">2.  I felt prepared for the quiz because I practiced with </w:t>
            </w:r>
            <w:proofErr w:type="spellStart"/>
            <w:r>
              <w:t>iTouch</w:t>
            </w:r>
            <w:proofErr w:type="spellEnd"/>
            <w:r>
              <w:t xml:space="preserve"> flashcards.</w:t>
            </w:r>
          </w:p>
        </w:tc>
        <w:tc>
          <w:tcPr>
            <w:tcW w:w="1131" w:type="dxa"/>
          </w:tcPr>
          <w:p w:rsidR="0010695C" w:rsidRDefault="0010695C" w:rsidP="0010695C">
            <w:r>
              <w:t>1-</w:t>
            </w:r>
            <w:r w:rsidR="00A95847">
              <w:t>1</w:t>
            </w:r>
          </w:p>
          <w:p w:rsidR="0010695C" w:rsidRDefault="0010695C" w:rsidP="0010695C">
            <w:r>
              <w:t>2-</w:t>
            </w:r>
            <w:r w:rsidR="00A95847">
              <w:t>6</w:t>
            </w:r>
          </w:p>
          <w:p w:rsidR="0010695C" w:rsidRDefault="0010695C" w:rsidP="0010695C">
            <w:r>
              <w:t>3-</w:t>
            </w:r>
            <w:r w:rsidR="00A95847">
              <w:t>21</w:t>
            </w:r>
          </w:p>
          <w:p w:rsidR="00A74DF9" w:rsidRDefault="0010695C" w:rsidP="0010695C">
            <w:pPr>
              <w:spacing w:line="480" w:lineRule="auto"/>
            </w:pPr>
            <w:r>
              <w:t>4-</w:t>
            </w:r>
            <w:r w:rsidR="00A95847">
              <w:t>13</w:t>
            </w:r>
          </w:p>
        </w:tc>
      </w:tr>
      <w:tr w:rsidR="00A74DF9" w:rsidTr="00C606AA">
        <w:trPr>
          <w:trHeight w:val="742"/>
        </w:trPr>
        <w:tc>
          <w:tcPr>
            <w:tcW w:w="0" w:type="auto"/>
          </w:tcPr>
          <w:p w:rsidR="00A74DF9" w:rsidRDefault="00A74DF9" w:rsidP="00C606AA">
            <w:r>
              <w:t xml:space="preserve">3.  I think </w:t>
            </w:r>
            <w:proofErr w:type="spellStart"/>
            <w:r>
              <w:t>iTouch</w:t>
            </w:r>
            <w:proofErr w:type="spellEnd"/>
            <w:r>
              <w:t xml:space="preserve"> flashcards helped me to learn the vocabulary.</w:t>
            </w:r>
          </w:p>
        </w:tc>
        <w:tc>
          <w:tcPr>
            <w:tcW w:w="1131" w:type="dxa"/>
          </w:tcPr>
          <w:p w:rsidR="0010695C" w:rsidRDefault="0010695C" w:rsidP="0010695C">
            <w:r>
              <w:t>1-</w:t>
            </w:r>
            <w:r w:rsidR="00A95847">
              <w:t>3</w:t>
            </w:r>
          </w:p>
          <w:p w:rsidR="0010695C" w:rsidRDefault="0010695C" w:rsidP="0010695C">
            <w:r>
              <w:t>2-</w:t>
            </w:r>
            <w:r w:rsidR="00A95847">
              <w:t>4</w:t>
            </w:r>
          </w:p>
          <w:p w:rsidR="0010695C" w:rsidRDefault="0010695C" w:rsidP="0010695C">
            <w:r>
              <w:t>3-</w:t>
            </w:r>
            <w:r w:rsidR="00A95847">
              <w:t>17</w:t>
            </w:r>
          </w:p>
          <w:p w:rsidR="00A74DF9" w:rsidRDefault="0010695C" w:rsidP="0010695C">
            <w:pPr>
              <w:spacing w:line="480" w:lineRule="auto"/>
            </w:pPr>
            <w:r>
              <w:t>4-</w:t>
            </w:r>
            <w:r w:rsidR="00A95847">
              <w:t>18</w:t>
            </w:r>
          </w:p>
        </w:tc>
      </w:tr>
      <w:tr w:rsidR="00A74DF9" w:rsidTr="00C606AA">
        <w:trPr>
          <w:trHeight w:val="757"/>
        </w:trPr>
        <w:tc>
          <w:tcPr>
            <w:tcW w:w="0" w:type="auto"/>
          </w:tcPr>
          <w:p w:rsidR="00A74DF9" w:rsidRDefault="00A74DF9" w:rsidP="00C606AA">
            <w:pPr>
              <w:spacing w:line="480" w:lineRule="auto"/>
            </w:pPr>
            <w:r>
              <w:t>4.  I used my time wisely when practicing flashcards in class.</w:t>
            </w:r>
          </w:p>
        </w:tc>
        <w:tc>
          <w:tcPr>
            <w:tcW w:w="1131" w:type="dxa"/>
          </w:tcPr>
          <w:p w:rsidR="0010695C" w:rsidRDefault="0010695C" w:rsidP="0010695C">
            <w:r>
              <w:t>1-</w:t>
            </w:r>
            <w:r w:rsidR="00A95847">
              <w:t>2</w:t>
            </w:r>
          </w:p>
          <w:p w:rsidR="0010695C" w:rsidRDefault="0010695C" w:rsidP="0010695C">
            <w:r>
              <w:t>2-</w:t>
            </w:r>
            <w:r w:rsidR="00A95847">
              <w:t>1</w:t>
            </w:r>
          </w:p>
          <w:p w:rsidR="0010695C" w:rsidRDefault="0010695C" w:rsidP="0010695C">
            <w:r>
              <w:t>3-</w:t>
            </w:r>
            <w:r w:rsidR="00A95847">
              <w:t>12</w:t>
            </w:r>
          </w:p>
          <w:p w:rsidR="00A74DF9" w:rsidRDefault="0010695C" w:rsidP="0010695C">
            <w:pPr>
              <w:spacing w:line="480" w:lineRule="auto"/>
            </w:pPr>
            <w:r>
              <w:t>4-</w:t>
            </w:r>
            <w:r w:rsidR="00A95847">
              <w:t>26</w:t>
            </w:r>
          </w:p>
        </w:tc>
      </w:tr>
      <w:tr w:rsidR="00A74DF9" w:rsidTr="00C606AA">
        <w:trPr>
          <w:trHeight w:val="757"/>
        </w:trPr>
        <w:tc>
          <w:tcPr>
            <w:tcW w:w="0" w:type="auto"/>
          </w:tcPr>
          <w:p w:rsidR="00A74DF9" w:rsidRDefault="00A74DF9" w:rsidP="00C606AA">
            <w:r>
              <w:t xml:space="preserve">5.  If I had my own </w:t>
            </w:r>
            <w:proofErr w:type="spellStart"/>
            <w:r>
              <w:t>iTouch</w:t>
            </w:r>
            <w:proofErr w:type="spellEnd"/>
            <w:r>
              <w:t>, I would practice flashcards on my own.</w:t>
            </w:r>
          </w:p>
        </w:tc>
        <w:tc>
          <w:tcPr>
            <w:tcW w:w="1131" w:type="dxa"/>
          </w:tcPr>
          <w:p w:rsidR="0010695C" w:rsidRDefault="0010695C" w:rsidP="0010695C">
            <w:r>
              <w:t>1-</w:t>
            </w:r>
            <w:r w:rsidR="00A95847">
              <w:t>8</w:t>
            </w:r>
          </w:p>
          <w:p w:rsidR="0010695C" w:rsidRDefault="0010695C" w:rsidP="0010695C">
            <w:r>
              <w:t>2-</w:t>
            </w:r>
            <w:r w:rsidR="00A95847">
              <w:t>8</w:t>
            </w:r>
          </w:p>
          <w:p w:rsidR="0010695C" w:rsidRDefault="0010695C" w:rsidP="0010695C">
            <w:r>
              <w:t>3-</w:t>
            </w:r>
            <w:r w:rsidR="00A95847">
              <w:t>21</w:t>
            </w:r>
          </w:p>
          <w:p w:rsidR="00A74DF9" w:rsidRDefault="0010695C" w:rsidP="0010695C">
            <w:pPr>
              <w:spacing w:line="480" w:lineRule="auto"/>
            </w:pPr>
            <w:r>
              <w:t>4-</w:t>
            </w:r>
            <w:r w:rsidR="00A95847">
              <w:t>4</w:t>
            </w:r>
          </w:p>
        </w:tc>
      </w:tr>
    </w:tbl>
    <w:p w:rsidR="007372BC" w:rsidRPr="003327E2" w:rsidRDefault="007372BC" w:rsidP="007372BC"/>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A95847" w:rsidRDefault="00A95847" w:rsidP="007372BC">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7372BC" w:rsidRPr="003327E2" w:rsidRDefault="007372BC" w:rsidP="00436154">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p>
    <w:sectPr w:rsidR="007372BC" w:rsidRPr="003327E2" w:rsidSect="00B66369">
      <w:headerReference w:type="default" r:id="rId3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michlowski" w:date="2010-11-28T19:16:00Z" w:initials="a">
    <w:p w:rsidR="00A7490F" w:rsidRDefault="00A7490F" w:rsidP="00951491">
      <w:pPr>
        <w:pStyle w:val="CommentText"/>
      </w:pPr>
      <w:r>
        <w:rPr>
          <w:rStyle w:val="CommentReference"/>
        </w:rPr>
        <w:annotationRef/>
      </w:r>
      <w:r>
        <w:t>2 spaces in between sentences</w:t>
      </w:r>
    </w:p>
  </w:comment>
  <w:comment w:id="15" w:author="amichlowski" w:date="2010-11-28T19:16:00Z" w:initials="a">
    <w:p w:rsidR="00A7490F" w:rsidRDefault="00A7490F" w:rsidP="00951491">
      <w:pPr>
        <w:pStyle w:val="CommentText"/>
      </w:pPr>
      <w:r>
        <w:rPr>
          <w:rStyle w:val="CommentReference"/>
        </w:rPr>
        <w:annotationRef/>
      </w:r>
      <w:r>
        <w:t>Limitations and recommendations</w:t>
      </w:r>
    </w:p>
    <w:p w:rsidR="00A7490F" w:rsidRDefault="00A7490F" w:rsidP="00951491">
      <w:pPr>
        <w:pStyle w:val="CommentText"/>
      </w:pPr>
    </w:p>
    <w:p w:rsidR="00A7490F" w:rsidRDefault="00A7490F" w:rsidP="00951491">
      <w:pPr>
        <w:pStyle w:val="CommentText"/>
      </w:pPr>
    </w:p>
    <w:p w:rsidR="00A7490F" w:rsidRDefault="00A7490F" w:rsidP="00951491">
      <w:pPr>
        <w:pStyle w:val="CommentText"/>
      </w:pPr>
      <w:r>
        <w:t xml:space="preserve">Dr. Aida, </w:t>
      </w:r>
    </w:p>
    <w:p w:rsidR="00A7490F" w:rsidRDefault="00A7490F" w:rsidP="00951491">
      <w:pPr>
        <w:pStyle w:val="CommentText"/>
      </w:pPr>
      <w:r>
        <w:t xml:space="preserve">I added in the limitations and recommended more studies.  Then, the plan of action is to share it with colleagues and the implications is that we will look into it further to best incorporate technology.  I think/hope I have it all in there? </w:t>
      </w:r>
      <w:r>
        <w:sym w:font="Wingdings" w:char="004A"/>
      </w:r>
    </w:p>
    <w:p w:rsidR="00A7490F" w:rsidRDefault="00A7490F" w:rsidP="00951491">
      <w:pPr>
        <w:pStyle w:val="CommentText"/>
      </w:pPr>
    </w:p>
    <w:p w:rsidR="00A7490F" w:rsidRDefault="00A7490F" w:rsidP="00951491">
      <w:pPr>
        <w:pStyle w:val="CommentText"/>
      </w:pPr>
      <w:r>
        <w:t>Looks good, Stacy!</w:t>
      </w:r>
    </w:p>
  </w:comment>
  <w:comment w:id="19" w:author="amichlowski" w:date="2010-07-27T15:42:00Z" w:initials="a">
    <w:p w:rsidR="00A7490F" w:rsidRDefault="00A7490F" w:rsidP="000856EE">
      <w:pPr>
        <w:pStyle w:val="CommentText"/>
      </w:pPr>
      <w:r>
        <w:rPr>
          <w:rStyle w:val="CommentReference"/>
        </w:rPr>
        <w:annotationRef/>
      </w:r>
      <w:r>
        <w:t>Much better!</w:t>
      </w:r>
    </w:p>
  </w:comment>
  <w:comment w:id="18" w:author="amichlowski" w:date="2010-07-27T15:42:00Z" w:initials="a">
    <w:p w:rsidR="00A7490F" w:rsidRDefault="00A7490F" w:rsidP="000856EE">
      <w:pPr>
        <w:pStyle w:val="CommentText"/>
      </w:pPr>
      <w:r>
        <w:rPr>
          <w:rStyle w:val="CommentReference"/>
        </w:rPr>
        <w:annotationRef/>
      </w:r>
      <w:proofErr w:type="spellStart"/>
      <w:r>
        <w:t>Awk</w:t>
      </w:r>
      <w:proofErr w:type="spellEnd"/>
      <w:r>
        <w:t>- study techniques do not grow up- Rephrase the whole sentence or delete</w:t>
      </w:r>
    </w:p>
  </w:comment>
  <w:comment w:id="20" w:author="amichlowski" w:date="2010-07-22T21:12:00Z" w:initials="a">
    <w:p w:rsidR="00A7490F" w:rsidRDefault="00A7490F" w:rsidP="00CA27A8">
      <w:pPr>
        <w:pStyle w:val="CommentText"/>
      </w:pPr>
      <w:r>
        <w:rPr>
          <w:rStyle w:val="CommentReference"/>
        </w:rPr>
        <w:annotationRef/>
      </w:r>
      <w:r>
        <w:t>Good</w:t>
      </w:r>
    </w:p>
  </w:comment>
  <w:comment w:id="21" w:author="amichlowski" w:date="2010-08-10T10:26:00Z" w:initials="a">
    <w:p w:rsidR="00A7490F" w:rsidRDefault="00A7490F" w:rsidP="00305A07">
      <w:pPr>
        <w:pStyle w:val="CommentText"/>
      </w:pPr>
      <w:r>
        <w:rPr>
          <w:rStyle w:val="CommentReference"/>
        </w:rPr>
        <w:annotationRef/>
      </w:r>
      <w:r>
        <w:rPr>
          <w:rStyle w:val="CommentReference"/>
        </w:rPr>
        <w:t xml:space="preserve">Move </w:t>
      </w:r>
    </w:p>
  </w:comment>
  <w:comment w:id="22" w:author="amichlowski" w:date="2010-08-10T10:26:00Z" w:initials="a">
    <w:p w:rsidR="00A7490F" w:rsidRDefault="00A7490F" w:rsidP="00305A07">
      <w:pPr>
        <w:pStyle w:val="CommentText"/>
      </w:pPr>
      <w:r>
        <w:rPr>
          <w:rStyle w:val="CommentReference"/>
        </w:rPr>
        <w:annotationRef/>
      </w:r>
      <w:r>
        <w:t xml:space="preserve">It </w:t>
      </w:r>
      <w:proofErr w:type="gramStart"/>
      <w:r>
        <w:t xml:space="preserve">looks  </w:t>
      </w:r>
      <w:proofErr w:type="spellStart"/>
      <w:r>
        <w:t>awk</w:t>
      </w:r>
      <w:proofErr w:type="spellEnd"/>
      <w:proofErr w:type="gramEnd"/>
      <w:r>
        <w:t xml:space="preserve"> to have ( ) () back to back</w:t>
      </w:r>
    </w:p>
  </w:comment>
  <w:comment w:id="23" w:author="amichlowski" w:date="2010-08-10T10:26:00Z" w:initials="a">
    <w:p w:rsidR="00A7490F" w:rsidRDefault="00A7490F" w:rsidP="00305A07">
      <w:pPr>
        <w:pStyle w:val="CommentText"/>
      </w:pPr>
      <w:r>
        <w:rPr>
          <w:rStyle w:val="CommentReference"/>
        </w:rPr>
        <w:annotationRef/>
      </w:r>
      <w:r>
        <w:t>Observe parallelism</w:t>
      </w:r>
    </w:p>
  </w:comment>
  <w:comment w:id="24" w:author="amichlowski" w:date="2010-08-10T10:26:00Z" w:initials="a">
    <w:p w:rsidR="00A7490F" w:rsidRDefault="00A7490F" w:rsidP="00305A07">
      <w:pPr>
        <w:pStyle w:val="CommentText"/>
      </w:pPr>
      <w:r>
        <w:rPr>
          <w:rStyle w:val="CommentReference"/>
        </w:rPr>
        <w:annotationRef/>
      </w:r>
      <w:proofErr w:type="gramStart"/>
      <w:r>
        <w:t>procedure</w:t>
      </w:r>
      <w:proofErr w:type="gramEnd"/>
    </w:p>
  </w:comment>
  <w:comment w:id="25" w:author="amichlowski" w:date="2010-08-10T10:26:00Z" w:initials="a">
    <w:p w:rsidR="00A7490F" w:rsidRDefault="00A7490F" w:rsidP="00305A07">
      <w:pPr>
        <w:pStyle w:val="CommentText"/>
      </w:pPr>
      <w:r>
        <w:rPr>
          <w:rStyle w:val="CommentReference"/>
        </w:rPr>
        <w:annotationRef/>
      </w:r>
      <w:r>
        <w:t>What happened on the first day?</w:t>
      </w:r>
    </w:p>
  </w:comment>
  <w:comment w:id="36" w:author="amichlowski" w:date="2010-12-01T18:46:00Z" w:initials="a">
    <w:p w:rsidR="00A7490F" w:rsidRDefault="00A7490F" w:rsidP="00BE5A28">
      <w:pPr>
        <w:pStyle w:val="CommentText"/>
      </w:pPr>
      <w:r>
        <w:rPr>
          <w:rStyle w:val="CommentReference"/>
        </w:rPr>
        <w:annotationRef/>
      </w:r>
      <w:r>
        <w:t>Explain why you only focused on questions 1 and 5. What happened to questions 2</w:t>
      </w:r>
      <w:proofErr w:type="gramStart"/>
      <w:r>
        <w:t>,3,4</w:t>
      </w:r>
      <w:proofErr w:type="gramEnd"/>
      <w:r>
        <w:t>?</w:t>
      </w:r>
    </w:p>
  </w:comment>
  <w:comment w:id="56" w:author="amichlowski" w:date="2010-12-01T18:46:00Z" w:initials="a">
    <w:p w:rsidR="00A7490F" w:rsidRDefault="00A7490F" w:rsidP="00BE5A28">
      <w:pPr>
        <w:pStyle w:val="CommentText"/>
      </w:pPr>
      <w:r>
        <w:rPr>
          <w:rStyle w:val="CommentReference"/>
        </w:rPr>
        <w:annotationRef/>
      </w:r>
      <w:r>
        <w:t>Very good side-by-side comparison</w:t>
      </w:r>
    </w:p>
  </w:comment>
  <w:comment w:id="58" w:author="amichlowski" w:date="2010-12-01T18:46:00Z" w:initials="a">
    <w:p w:rsidR="00A7490F" w:rsidRDefault="00A7490F" w:rsidP="00BE5A28">
      <w:pPr>
        <w:pStyle w:val="CommentText"/>
      </w:pPr>
      <w:r>
        <w:rPr>
          <w:rStyle w:val="CommentReference"/>
        </w:rPr>
        <w:annotationRef/>
      </w:r>
      <w:r>
        <w:t>Avoid using contractions in formal document such as this</w:t>
      </w:r>
    </w:p>
  </w:comment>
  <w:comment w:id="67" w:author="amichlowski" w:date="2010-12-01T18:46:00Z" w:initials="a">
    <w:p w:rsidR="00A7490F" w:rsidRDefault="00A7490F" w:rsidP="00BE5A28">
      <w:pPr>
        <w:pStyle w:val="CommentText"/>
      </w:pPr>
      <w:r>
        <w:rPr>
          <w:rStyle w:val="CommentReference"/>
        </w:rPr>
        <w:annotationRef/>
      </w:r>
      <w:r>
        <w:t xml:space="preserve">Avoid this as the format and </w:t>
      </w:r>
      <w:proofErr w:type="gramStart"/>
      <w:r>
        <w:t>pagination  might</w:t>
      </w:r>
      <w:proofErr w:type="gramEnd"/>
      <w:r>
        <w:t xml:space="preserve"> change</w:t>
      </w:r>
    </w:p>
  </w:comment>
  <w:comment w:id="80" w:author="amichlowski" w:date="2010-12-01T18:46:00Z" w:initials="a">
    <w:p w:rsidR="00A7490F" w:rsidRDefault="00A7490F" w:rsidP="00BE5A28">
      <w:pPr>
        <w:pStyle w:val="CommentText"/>
      </w:pPr>
      <w:r>
        <w:rPr>
          <w:rStyle w:val="CommentReference"/>
        </w:rPr>
        <w:annotationRef/>
      </w:r>
      <w:r>
        <w:t xml:space="preserve">New topic, new </w:t>
      </w:r>
      <w:proofErr w:type="spellStart"/>
      <w:r>
        <w:t>para</w:t>
      </w:r>
      <w:proofErr w:type="spellEnd"/>
      <w:r>
        <w:t>.</w:t>
      </w:r>
    </w:p>
  </w:comment>
  <w:comment w:id="97" w:author="amichlowski" w:date="2010-12-01T18:46:00Z" w:initials="a">
    <w:p w:rsidR="00A7490F" w:rsidRDefault="00A7490F" w:rsidP="00BE5A28">
      <w:pPr>
        <w:pStyle w:val="CommentText"/>
      </w:pPr>
      <w:r>
        <w:rPr>
          <w:rStyle w:val="CommentReference"/>
        </w:rPr>
        <w:annotationRef/>
      </w:r>
      <w:r>
        <w:t xml:space="preserve">This number is acceptable </w:t>
      </w:r>
    </w:p>
  </w:comment>
  <w:comment w:id="101" w:author="amichlowski" w:date="2010-07-22T21:13:00Z" w:initials="a">
    <w:p w:rsidR="00A7490F" w:rsidRDefault="00A7490F" w:rsidP="00CA27A8">
      <w:pPr>
        <w:pStyle w:val="CommentText"/>
      </w:pPr>
      <w:r>
        <w:rPr>
          <w:rStyle w:val="CommentReference"/>
        </w:rPr>
        <w:annotationRef/>
      </w:r>
      <w:r>
        <w:t>For titles of articles, only the first word is capitalized, the rest in lowercase unless proper noun and abbrev. Please correct the rest below.</w:t>
      </w:r>
    </w:p>
  </w:comment>
  <w:comment w:id="118" w:author="amichlowski" w:date="2010-07-22T21:13:00Z" w:initials="a">
    <w:p w:rsidR="00A7490F" w:rsidRDefault="00A7490F" w:rsidP="00CA27A8">
      <w:pPr>
        <w:pStyle w:val="CommentText"/>
      </w:pPr>
      <w:r>
        <w:rPr>
          <w:rStyle w:val="CommentReference"/>
        </w:rPr>
        <w:annotationRef/>
      </w:r>
      <w:r>
        <w:t>See a2</w:t>
      </w:r>
    </w:p>
  </w:comment>
  <w:comment w:id="119" w:author="amichlowski" w:date="2010-07-22T21:13:00Z" w:initials="a">
    <w:p w:rsidR="00A7490F" w:rsidRDefault="00A7490F" w:rsidP="00CA27A8">
      <w:pPr>
        <w:pStyle w:val="CommentText"/>
      </w:pPr>
      <w:r>
        <w:rPr>
          <w:rStyle w:val="CommentReference"/>
        </w:rPr>
        <w:annotationRef/>
      </w:r>
      <w:r>
        <w:t>See a2</w:t>
      </w:r>
    </w:p>
  </w:comment>
  <w:comment w:id="120" w:author="amichlowski" w:date="2010-07-22T21:13:00Z" w:initials="a">
    <w:p w:rsidR="00A7490F" w:rsidRDefault="00A7490F" w:rsidP="00CA27A8">
      <w:pPr>
        <w:pStyle w:val="CommentText"/>
      </w:pPr>
      <w:r>
        <w:rPr>
          <w:rStyle w:val="CommentReference"/>
        </w:rPr>
        <w:annotationRef/>
      </w:r>
      <w:r>
        <w:t>See a2</w:t>
      </w:r>
    </w:p>
  </w:comment>
  <w:comment w:id="121" w:author="amichlowski" w:date="2010-07-22T21:13:00Z" w:initials="a">
    <w:p w:rsidR="00A7490F" w:rsidRDefault="00A7490F" w:rsidP="00CA27A8">
      <w:pPr>
        <w:pStyle w:val="CommentText"/>
      </w:pPr>
      <w:r>
        <w:rPr>
          <w:rStyle w:val="CommentReference"/>
        </w:rPr>
        <w:annotationRef/>
      </w:r>
      <w:r>
        <w:t>See a2</w:t>
      </w:r>
    </w:p>
  </w:comment>
  <w:comment w:id="122" w:author="amichlowski" w:date="2010-07-22T21:13:00Z" w:initials="a">
    <w:p w:rsidR="00A7490F" w:rsidRDefault="00A7490F" w:rsidP="00CA27A8">
      <w:pPr>
        <w:pStyle w:val="CommentText"/>
      </w:pPr>
      <w:r>
        <w:rPr>
          <w:rStyle w:val="CommentReference"/>
        </w:rPr>
        <w:annotationRef/>
      </w:r>
      <w:r>
        <w:t>See a4</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0DB" w:rsidRDefault="00A310DB" w:rsidP="007B643A">
      <w:r>
        <w:separator/>
      </w:r>
    </w:p>
  </w:endnote>
  <w:endnote w:type="continuationSeparator" w:id="0">
    <w:p w:rsidR="00A310DB" w:rsidRDefault="00A310DB" w:rsidP="007B64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0DB" w:rsidRDefault="00A310DB" w:rsidP="007B643A">
      <w:r>
        <w:separator/>
      </w:r>
    </w:p>
  </w:footnote>
  <w:footnote w:type="continuationSeparator" w:id="0">
    <w:p w:rsidR="00A310DB" w:rsidRDefault="00A310DB" w:rsidP="007B64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90F" w:rsidRDefault="00A7490F" w:rsidP="003B7653">
    <w:pPr>
      <w:pStyle w:val="Header"/>
      <w:ind w:right="360"/>
    </w:pPr>
    <w:r>
      <w:t xml:space="preserve">Paper Versus </w:t>
    </w:r>
    <w:proofErr w:type="spellStart"/>
    <w:r>
      <w:t>iTouch</w:t>
    </w:r>
    <w:proofErr w:type="spellEnd"/>
    <w:r>
      <w:t xml:space="preserve"> Flashcards</w:t>
    </w:r>
    <w:r>
      <w:tab/>
    </w:r>
    <w:r>
      <w:tab/>
    </w:r>
    <w:fldSimple w:instr=" PAGE   \* MERGEFORMAT ">
      <w:r w:rsidR="00B009ED">
        <w:rPr>
          <w:noProof/>
        </w:rPr>
        <w:t>23</w:t>
      </w:r>
    </w:fldSimple>
  </w:p>
  <w:p w:rsidR="00A7490F" w:rsidRDefault="00A7490F" w:rsidP="003B7653">
    <w:pPr>
      <w:pStyle w:val="Header"/>
      <w:ind w:right="360"/>
    </w:pPr>
  </w:p>
  <w:p w:rsidR="00A7490F" w:rsidRDefault="00A7490F" w:rsidP="003B765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7474"/>
    <w:multiLevelType w:val="hybridMultilevel"/>
    <w:tmpl w:val="9D00A4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2D07C23"/>
    <w:multiLevelType w:val="hybridMultilevel"/>
    <w:tmpl w:val="7F7E74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573199F"/>
    <w:multiLevelType w:val="multilevel"/>
    <w:tmpl w:val="39B8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B84459"/>
    <w:multiLevelType w:val="hybridMultilevel"/>
    <w:tmpl w:val="AF5045F2"/>
    <w:lvl w:ilvl="0" w:tplc="3ACC174C">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2184621"/>
    <w:multiLevelType w:val="hybridMultilevel"/>
    <w:tmpl w:val="236AE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CC2F78"/>
    <w:multiLevelType w:val="hybridMultilevel"/>
    <w:tmpl w:val="11240D8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55EF6D33"/>
    <w:multiLevelType w:val="hybridMultilevel"/>
    <w:tmpl w:val="7C600B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DCB024F"/>
    <w:multiLevelType w:val="hybridMultilevel"/>
    <w:tmpl w:val="722A1E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3B57229"/>
    <w:multiLevelType w:val="hybridMultilevel"/>
    <w:tmpl w:val="EE70C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0F58E9"/>
    <w:multiLevelType w:val="hybridMultilevel"/>
    <w:tmpl w:val="AEA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5B21E6"/>
    <w:multiLevelType w:val="hybridMultilevel"/>
    <w:tmpl w:val="7688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9"/>
  </w:num>
  <w:num w:numId="7">
    <w:abstractNumId w:val="2"/>
  </w:num>
  <w:num w:numId="8">
    <w:abstractNumId w:val="5"/>
  </w:num>
  <w:num w:numId="9">
    <w:abstractNumId w:val="4"/>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7372BC"/>
    <w:rsid w:val="0000760E"/>
    <w:rsid w:val="00024B1E"/>
    <w:rsid w:val="000303E1"/>
    <w:rsid w:val="000444AC"/>
    <w:rsid w:val="00053E44"/>
    <w:rsid w:val="0005400D"/>
    <w:rsid w:val="000558C6"/>
    <w:rsid w:val="00070DE6"/>
    <w:rsid w:val="000856EE"/>
    <w:rsid w:val="000A1C65"/>
    <w:rsid w:val="000D35B3"/>
    <w:rsid w:val="000E0C62"/>
    <w:rsid w:val="00105A6F"/>
    <w:rsid w:val="0010695C"/>
    <w:rsid w:val="00145CCD"/>
    <w:rsid w:val="0015556A"/>
    <w:rsid w:val="00155CEF"/>
    <w:rsid w:val="001707AC"/>
    <w:rsid w:val="00172CCD"/>
    <w:rsid w:val="00192CB3"/>
    <w:rsid w:val="00194419"/>
    <w:rsid w:val="001A24F1"/>
    <w:rsid w:val="001B2ED1"/>
    <w:rsid w:val="001B6A74"/>
    <w:rsid w:val="001C3873"/>
    <w:rsid w:val="001D0E96"/>
    <w:rsid w:val="001D41BC"/>
    <w:rsid w:val="00200CC1"/>
    <w:rsid w:val="00200FE3"/>
    <w:rsid w:val="002040FB"/>
    <w:rsid w:val="002066EB"/>
    <w:rsid w:val="00213F10"/>
    <w:rsid w:val="0022607C"/>
    <w:rsid w:val="002328E4"/>
    <w:rsid w:val="00241745"/>
    <w:rsid w:val="00262812"/>
    <w:rsid w:val="00264106"/>
    <w:rsid w:val="00267409"/>
    <w:rsid w:val="00280466"/>
    <w:rsid w:val="002A38B4"/>
    <w:rsid w:val="002A69EF"/>
    <w:rsid w:val="002D7AD2"/>
    <w:rsid w:val="002E3C40"/>
    <w:rsid w:val="00302B23"/>
    <w:rsid w:val="00305A07"/>
    <w:rsid w:val="003327E2"/>
    <w:rsid w:val="003446F5"/>
    <w:rsid w:val="003542DA"/>
    <w:rsid w:val="00356D71"/>
    <w:rsid w:val="003B7653"/>
    <w:rsid w:val="003E2F7E"/>
    <w:rsid w:val="003F6407"/>
    <w:rsid w:val="004018E3"/>
    <w:rsid w:val="00414124"/>
    <w:rsid w:val="00414B29"/>
    <w:rsid w:val="00417044"/>
    <w:rsid w:val="004238F9"/>
    <w:rsid w:val="00436154"/>
    <w:rsid w:val="00441039"/>
    <w:rsid w:val="0046710D"/>
    <w:rsid w:val="004901D3"/>
    <w:rsid w:val="00492BD6"/>
    <w:rsid w:val="004C3E1B"/>
    <w:rsid w:val="004E3DDB"/>
    <w:rsid w:val="004F33EC"/>
    <w:rsid w:val="00502495"/>
    <w:rsid w:val="005111BB"/>
    <w:rsid w:val="0052589C"/>
    <w:rsid w:val="00526679"/>
    <w:rsid w:val="005425B8"/>
    <w:rsid w:val="00544C81"/>
    <w:rsid w:val="0055004B"/>
    <w:rsid w:val="00555C60"/>
    <w:rsid w:val="00563D70"/>
    <w:rsid w:val="00574101"/>
    <w:rsid w:val="00582C56"/>
    <w:rsid w:val="005A2C2A"/>
    <w:rsid w:val="005A6B34"/>
    <w:rsid w:val="005B08A0"/>
    <w:rsid w:val="005D3D6D"/>
    <w:rsid w:val="005E14A7"/>
    <w:rsid w:val="005E3849"/>
    <w:rsid w:val="005F1D7C"/>
    <w:rsid w:val="005F69BC"/>
    <w:rsid w:val="00611257"/>
    <w:rsid w:val="00646CD1"/>
    <w:rsid w:val="0065529E"/>
    <w:rsid w:val="0067082A"/>
    <w:rsid w:val="006A5FAA"/>
    <w:rsid w:val="006B6FB8"/>
    <w:rsid w:val="006D6193"/>
    <w:rsid w:val="006D62DE"/>
    <w:rsid w:val="007142BE"/>
    <w:rsid w:val="00725F57"/>
    <w:rsid w:val="007372BC"/>
    <w:rsid w:val="0074021D"/>
    <w:rsid w:val="007B21E9"/>
    <w:rsid w:val="007B643A"/>
    <w:rsid w:val="007C4C46"/>
    <w:rsid w:val="007D1383"/>
    <w:rsid w:val="00800788"/>
    <w:rsid w:val="008108FB"/>
    <w:rsid w:val="00820153"/>
    <w:rsid w:val="00844EFF"/>
    <w:rsid w:val="00886D0F"/>
    <w:rsid w:val="008A2409"/>
    <w:rsid w:val="008A79B4"/>
    <w:rsid w:val="008A7A98"/>
    <w:rsid w:val="008B08BB"/>
    <w:rsid w:val="008D0CFA"/>
    <w:rsid w:val="008D2B54"/>
    <w:rsid w:val="008D552F"/>
    <w:rsid w:val="008D601E"/>
    <w:rsid w:val="00916E0F"/>
    <w:rsid w:val="009217A1"/>
    <w:rsid w:val="00933B5A"/>
    <w:rsid w:val="00940BCB"/>
    <w:rsid w:val="00946BFD"/>
    <w:rsid w:val="00951491"/>
    <w:rsid w:val="00954155"/>
    <w:rsid w:val="00956D5A"/>
    <w:rsid w:val="00967676"/>
    <w:rsid w:val="009706C4"/>
    <w:rsid w:val="00976B31"/>
    <w:rsid w:val="00993ED5"/>
    <w:rsid w:val="00995D80"/>
    <w:rsid w:val="009A035B"/>
    <w:rsid w:val="009A1036"/>
    <w:rsid w:val="009C5EB8"/>
    <w:rsid w:val="009C68AF"/>
    <w:rsid w:val="00A07A43"/>
    <w:rsid w:val="00A17421"/>
    <w:rsid w:val="00A310DB"/>
    <w:rsid w:val="00A54FA2"/>
    <w:rsid w:val="00A61BE6"/>
    <w:rsid w:val="00A7490F"/>
    <w:rsid w:val="00A74DF9"/>
    <w:rsid w:val="00A824CA"/>
    <w:rsid w:val="00A82591"/>
    <w:rsid w:val="00A95847"/>
    <w:rsid w:val="00A97AF4"/>
    <w:rsid w:val="00A97D9B"/>
    <w:rsid w:val="00AB054F"/>
    <w:rsid w:val="00AB21C3"/>
    <w:rsid w:val="00AC2631"/>
    <w:rsid w:val="00AC58F0"/>
    <w:rsid w:val="00AD011B"/>
    <w:rsid w:val="00AE77F5"/>
    <w:rsid w:val="00B009ED"/>
    <w:rsid w:val="00B27CAF"/>
    <w:rsid w:val="00B30D69"/>
    <w:rsid w:val="00B66369"/>
    <w:rsid w:val="00B76403"/>
    <w:rsid w:val="00B82673"/>
    <w:rsid w:val="00B97CD4"/>
    <w:rsid w:val="00BB7D5F"/>
    <w:rsid w:val="00BD4C38"/>
    <w:rsid w:val="00BE5A28"/>
    <w:rsid w:val="00C01C6D"/>
    <w:rsid w:val="00C16CAA"/>
    <w:rsid w:val="00C27306"/>
    <w:rsid w:val="00C606AA"/>
    <w:rsid w:val="00C839CE"/>
    <w:rsid w:val="00CA27A8"/>
    <w:rsid w:val="00CA2D59"/>
    <w:rsid w:val="00CB4D43"/>
    <w:rsid w:val="00CE6982"/>
    <w:rsid w:val="00CE7879"/>
    <w:rsid w:val="00D11399"/>
    <w:rsid w:val="00D405E3"/>
    <w:rsid w:val="00D607E2"/>
    <w:rsid w:val="00DA2956"/>
    <w:rsid w:val="00DA5603"/>
    <w:rsid w:val="00DB27B9"/>
    <w:rsid w:val="00DD28DB"/>
    <w:rsid w:val="00E05697"/>
    <w:rsid w:val="00E1045E"/>
    <w:rsid w:val="00E25FFD"/>
    <w:rsid w:val="00E31ABA"/>
    <w:rsid w:val="00E37F03"/>
    <w:rsid w:val="00E43AB8"/>
    <w:rsid w:val="00E50DE0"/>
    <w:rsid w:val="00E55AD6"/>
    <w:rsid w:val="00E6208F"/>
    <w:rsid w:val="00E95021"/>
    <w:rsid w:val="00EA028C"/>
    <w:rsid w:val="00EF1794"/>
    <w:rsid w:val="00F0738D"/>
    <w:rsid w:val="00F347CC"/>
    <w:rsid w:val="00F86AE3"/>
    <w:rsid w:val="00F961C0"/>
    <w:rsid w:val="00FA1AB6"/>
    <w:rsid w:val="00FB16D3"/>
    <w:rsid w:val="00FB7F10"/>
    <w:rsid w:val="00FC162C"/>
    <w:rsid w:val="00FC421C"/>
    <w:rsid w:val="00FF3B86"/>
    <w:rsid w:val="00FF5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2B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7372BC"/>
    <w:pPr>
      <w:keepNext/>
      <w:jc w:val="center"/>
      <w:outlineLvl w:val="0"/>
    </w:pPr>
    <w:rPr>
      <w:sz w:val="28"/>
      <w:szCs w:val="28"/>
    </w:rPr>
  </w:style>
  <w:style w:type="paragraph" w:styleId="Heading2">
    <w:name w:val="heading 2"/>
    <w:basedOn w:val="Normal"/>
    <w:next w:val="Normal"/>
    <w:link w:val="Heading2Char"/>
    <w:uiPriority w:val="99"/>
    <w:qFormat/>
    <w:rsid w:val="007372BC"/>
    <w:pPr>
      <w:keepN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uiPriority w:val="34"/>
    <w:qFormat/>
    <w:rsid w:val="007372BC"/>
    <w:pPr>
      <w:ind w:left="720"/>
    </w:pPr>
    <w:rPr>
      <w:rFonts w:ascii="Lucida Grande" w:eastAsia="ヒラギノ角ゴ Pro W3" w:hAnsi="Lucida Grande" w:cs="Times New Roman"/>
      <w:color w:val="000000"/>
      <w:szCs w:val="20"/>
    </w:rPr>
  </w:style>
  <w:style w:type="paragraph" w:styleId="BodyText2">
    <w:name w:val="Body Text 2"/>
    <w:basedOn w:val="Normal"/>
    <w:link w:val="BodyText2Char"/>
    <w:uiPriority w:val="99"/>
    <w:rsid w:val="007372BC"/>
    <w:pPr>
      <w:spacing w:line="480" w:lineRule="auto"/>
      <w:ind w:firstLine="720"/>
    </w:pPr>
  </w:style>
  <w:style w:type="character" w:customStyle="1" w:styleId="BodyText2Char">
    <w:name w:val="Body Text 2 Char"/>
    <w:basedOn w:val="DefaultParagraphFont"/>
    <w:link w:val="BodyText2"/>
    <w:uiPriority w:val="99"/>
    <w:rsid w:val="007372BC"/>
    <w:rPr>
      <w:rFonts w:ascii="Times New Roman" w:eastAsia="Times New Roman" w:hAnsi="Times New Roman" w:cs="Times New Roman"/>
      <w:sz w:val="24"/>
      <w:szCs w:val="24"/>
    </w:rPr>
  </w:style>
  <w:style w:type="paragraph" w:styleId="BodyText">
    <w:name w:val="Body Text"/>
    <w:basedOn w:val="Normal"/>
    <w:link w:val="BodyTextChar"/>
    <w:uiPriority w:val="99"/>
    <w:rsid w:val="007372BC"/>
    <w:rPr>
      <w:rFonts w:ascii="Arial" w:hAnsi="Arial" w:cs="Arial"/>
      <w:sz w:val="20"/>
      <w:szCs w:val="20"/>
    </w:rPr>
  </w:style>
  <w:style w:type="character" w:customStyle="1" w:styleId="BodyTextChar">
    <w:name w:val="Body Text Char"/>
    <w:basedOn w:val="DefaultParagraphFont"/>
    <w:link w:val="BodyText"/>
    <w:uiPriority w:val="99"/>
    <w:rsid w:val="007372BC"/>
    <w:rPr>
      <w:rFonts w:ascii="Arial" w:eastAsia="Times New Roman" w:hAnsi="Arial" w:cs="Arial"/>
      <w:sz w:val="20"/>
      <w:szCs w:val="20"/>
    </w:rPr>
  </w:style>
  <w:style w:type="paragraph" w:styleId="Header">
    <w:name w:val="header"/>
    <w:basedOn w:val="Normal"/>
    <w:link w:val="HeaderChar"/>
    <w:uiPriority w:val="99"/>
    <w:rsid w:val="007372BC"/>
    <w:pPr>
      <w:tabs>
        <w:tab w:val="center" w:pos="4320"/>
        <w:tab w:val="right" w:pos="8640"/>
      </w:tabs>
    </w:pPr>
  </w:style>
  <w:style w:type="character" w:customStyle="1" w:styleId="HeaderChar">
    <w:name w:val="Header Char"/>
    <w:basedOn w:val="DefaultParagraphFont"/>
    <w:link w:val="Header"/>
    <w:uiPriority w:val="99"/>
    <w:rsid w:val="007372BC"/>
    <w:rPr>
      <w:rFonts w:ascii="Times New Roman" w:eastAsia="Times New Roman" w:hAnsi="Times New Roman" w:cs="Times New Roman"/>
      <w:sz w:val="24"/>
      <w:szCs w:val="24"/>
    </w:rPr>
  </w:style>
  <w:style w:type="paragraph" w:styleId="Footer">
    <w:name w:val="footer"/>
    <w:basedOn w:val="Normal"/>
    <w:link w:val="FooterChar"/>
    <w:uiPriority w:val="99"/>
    <w:rsid w:val="007372BC"/>
    <w:pPr>
      <w:tabs>
        <w:tab w:val="center" w:pos="4320"/>
        <w:tab w:val="right" w:pos="8640"/>
      </w:tabs>
    </w:pPr>
  </w:style>
  <w:style w:type="character" w:customStyle="1" w:styleId="FooterChar">
    <w:name w:val="Footer Char"/>
    <w:basedOn w:val="DefaultParagraphFont"/>
    <w:link w:val="Footer"/>
    <w:uiPriority w:val="99"/>
    <w:rsid w:val="007372BC"/>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9"/>
    <w:rsid w:val="007372BC"/>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9"/>
    <w:rsid w:val="007372BC"/>
    <w:rPr>
      <w:rFonts w:ascii="Times New Roman" w:eastAsia="Times New Roman" w:hAnsi="Times New Roman" w:cs="Times New Roman"/>
      <w:sz w:val="24"/>
      <w:szCs w:val="24"/>
      <w:u w:val="single"/>
    </w:rPr>
  </w:style>
  <w:style w:type="character" w:styleId="Hyperlink">
    <w:name w:val="Hyperlink"/>
    <w:basedOn w:val="DefaultParagraphFont"/>
    <w:rsid w:val="007372BC"/>
    <w:rPr>
      <w:color w:val="0000FF"/>
      <w:u w:val="single"/>
    </w:rPr>
  </w:style>
  <w:style w:type="paragraph" w:styleId="BlockText">
    <w:name w:val="Block Text"/>
    <w:basedOn w:val="Normal"/>
    <w:uiPriority w:val="99"/>
    <w:rsid w:val="007372BC"/>
    <w:pPr>
      <w:ind w:left="1080" w:right="1440"/>
    </w:pPr>
    <w:rPr>
      <w:sz w:val="22"/>
      <w:szCs w:val="22"/>
    </w:rPr>
  </w:style>
  <w:style w:type="paragraph" w:customStyle="1" w:styleId="H3">
    <w:name w:val="H3"/>
    <w:basedOn w:val="Normal"/>
    <w:next w:val="Normal"/>
    <w:uiPriority w:val="99"/>
    <w:rsid w:val="007372BC"/>
    <w:pPr>
      <w:keepNext/>
      <w:autoSpaceDE w:val="0"/>
      <w:autoSpaceDN w:val="0"/>
      <w:adjustRightInd w:val="0"/>
      <w:spacing w:before="100" w:after="100"/>
      <w:outlineLvl w:val="3"/>
    </w:pPr>
    <w:rPr>
      <w:b/>
      <w:bCs/>
      <w:sz w:val="28"/>
      <w:szCs w:val="28"/>
    </w:rPr>
  </w:style>
  <w:style w:type="paragraph" w:customStyle="1" w:styleId="H4">
    <w:name w:val="H4"/>
    <w:basedOn w:val="Normal"/>
    <w:next w:val="Normal"/>
    <w:uiPriority w:val="99"/>
    <w:rsid w:val="007372BC"/>
    <w:pPr>
      <w:keepNext/>
      <w:autoSpaceDE w:val="0"/>
      <w:autoSpaceDN w:val="0"/>
      <w:adjustRightInd w:val="0"/>
      <w:spacing w:before="100" w:after="100"/>
      <w:outlineLvl w:val="4"/>
    </w:pPr>
    <w:rPr>
      <w:b/>
      <w:bCs/>
    </w:rPr>
  </w:style>
  <w:style w:type="paragraph" w:customStyle="1" w:styleId="Blockquote">
    <w:name w:val="Blockquote"/>
    <w:basedOn w:val="Normal"/>
    <w:uiPriority w:val="99"/>
    <w:rsid w:val="007372BC"/>
    <w:pPr>
      <w:autoSpaceDE w:val="0"/>
      <w:autoSpaceDN w:val="0"/>
      <w:adjustRightInd w:val="0"/>
      <w:spacing w:before="100" w:after="100"/>
      <w:ind w:left="360" w:right="360"/>
    </w:pPr>
    <w:rPr>
      <w:sz w:val="20"/>
      <w:szCs w:val="20"/>
    </w:rPr>
  </w:style>
  <w:style w:type="paragraph" w:styleId="BodyTextIndent">
    <w:name w:val="Body Text Indent"/>
    <w:basedOn w:val="Normal"/>
    <w:link w:val="BodyTextIndentChar"/>
    <w:uiPriority w:val="99"/>
    <w:unhideWhenUsed/>
    <w:rsid w:val="007372BC"/>
    <w:pPr>
      <w:spacing w:after="120"/>
      <w:ind w:left="360"/>
    </w:pPr>
  </w:style>
  <w:style w:type="character" w:customStyle="1" w:styleId="BodyTextIndentChar">
    <w:name w:val="Body Text Indent Char"/>
    <w:basedOn w:val="DefaultParagraphFont"/>
    <w:link w:val="BodyTextIndent"/>
    <w:uiPriority w:val="99"/>
    <w:rsid w:val="007372BC"/>
    <w:rPr>
      <w:rFonts w:ascii="Times New Roman" w:eastAsia="Times New Roman" w:hAnsi="Times New Roman" w:cs="Times New Roman"/>
      <w:sz w:val="24"/>
      <w:szCs w:val="24"/>
    </w:rPr>
  </w:style>
  <w:style w:type="paragraph" w:customStyle="1" w:styleId="citation3">
    <w:name w:val="citation3"/>
    <w:basedOn w:val="Normal"/>
    <w:rsid w:val="007372BC"/>
    <w:pPr>
      <w:spacing w:line="480" w:lineRule="auto"/>
      <w:ind w:hanging="375"/>
    </w:pPr>
  </w:style>
  <w:style w:type="character" w:styleId="Emphasis">
    <w:name w:val="Emphasis"/>
    <w:basedOn w:val="DefaultParagraphFont"/>
    <w:uiPriority w:val="20"/>
    <w:qFormat/>
    <w:rsid w:val="007372BC"/>
    <w:rPr>
      <w:i/>
      <w:iCs/>
    </w:rPr>
  </w:style>
  <w:style w:type="paragraph" w:styleId="BalloonText">
    <w:name w:val="Balloon Text"/>
    <w:basedOn w:val="Normal"/>
    <w:link w:val="BalloonTextChar"/>
    <w:uiPriority w:val="99"/>
    <w:semiHidden/>
    <w:unhideWhenUsed/>
    <w:rsid w:val="007372BC"/>
    <w:rPr>
      <w:rFonts w:ascii="Tahoma" w:hAnsi="Tahoma" w:cs="Tahoma"/>
      <w:sz w:val="16"/>
      <w:szCs w:val="16"/>
    </w:rPr>
  </w:style>
  <w:style w:type="character" w:customStyle="1" w:styleId="BalloonTextChar">
    <w:name w:val="Balloon Text Char"/>
    <w:basedOn w:val="DefaultParagraphFont"/>
    <w:link w:val="BalloonText"/>
    <w:uiPriority w:val="99"/>
    <w:semiHidden/>
    <w:rsid w:val="007372BC"/>
    <w:rPr>
      <w:rFonts w:ascii="Tahoma" w:eastAsia="Times New Roman" w:hAnsi="Tahoma" w:cs="Tahoma"/>
      <w:sz w:val="16"/>
      <w:szCs w:val="16"/>
    </w:rPr>
  </w:style>
  <w:style w:type="table" w:styleId="TableGrid">
    <w:name w:val="Table Grid"/>
    <w:basedOn w:val="TableNormal"/>
    <w:uiPriority w:val="59"/>
    <w:rsid w:val="005A6B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F1794"/>
    <w:rPr>
      <w:sz w:val="16"/>
      <w:szCs w:val="16"/>
    </w:rPr>
  </w:style>
  <w:style w:type="paragraph" w:styleId="CommentText">
    <w:name w:val="annotation text"/>
    <w:basedOn w:val="Normal"/>
    <w:link w:val="CommentTextChar"/>
    <w:uiPriority w:val="99"/>
    <w:semiHidden/>
    <w:unhideWhenUsed/>
    <w:rsid w:val="00EF1794"/>
    <w:rPr>
      <w:sz w:val="20"/>
      <w:szCs w:val="20"/>
    </w:rPr>
  </w:style>
  <w:style w:type="character" w:customStyle="1" w:styleId="CommentTextChar">
    <w:name w:val="Comment Text Char"/>
    <w:basedOn w:val="DefaultParagraphFont"/>
    <w:link w:val="CommentText"/>
    <w:uiPriority w:val="99"/>
    <w:semiHidden/>
    <w:rsid w:val="00EF179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F1794"/>
    <w:rPr>
      <w:b/>
      <w:bCs/>
    </w:rPr>
  </w:style>
  <w:style w:type="character" w:customStyle="1" w:styleId="CommentSubjectChar">
    <w:name w:val="Comment Subject Char"/>
    <w:basedOn w:val="CommentTextChar"/>
    <w:link w:val="CommentSubject"/>
    <w:uiPriority w:val="99"/>
    <w:semiHidden/>
    <w:rsid w:val="00EF1794"/>
    <w:rPr>
      <w:b/>
      <w:bCs/>
    </w:rPr>
  </w:style>
  <w:style w:type="character" w:customStyle="1" w:styleId="medium-font">
    <w:name w:val="medium-font"/>
    <w:basedOn w:val="DefaultParagraphFont"/>
    <w:rsid w:val="005E14A7"/>
  </w:style>
  <w:style w:type="character" w:customStyle="1" w:styleId="mg">
    <w:name w:val="mg"/>
    <w:basedOn w:val="DefaultParagraphFont"/>
    <w:rsid w:val="00B82673"/>
  </w:style>
  <w:style w:type="character" w:customStyle="1" w:styleId="u7">
    <w:name w:val="u7"/>
    <w:basedOn w:val="DefaultParagraphFont"/>
    <w:rsid w:val="00B82673"/>
  </w:style>
  <w:style w:type="character" w:customStyle="1" w:styleId="e">
    <w:name w:val="e"/>
    <w:basedOn w:val="DefaultParagraphFont"/>
    <w:rsid w:val="00B82673"/>
  </w:style>
  <w:style w:type="character" w:customStyle="1" w:styleId="mj">
    <w:name w:val="mj"/>
    <w:basedOn w:val="DefaultParagraphFont"/>
    <w:rsid w:val="00B82673"/>
  </w:style>
  <w:style w:type="character" w:customStyle="1" w:styleId="l8">
    <w:name w:val="l8"/>
    <w:basedOn w:val="DefaultParagraphFont"/>
    <w:rsid w:val="00B82673"/>
  </w:style>
  <w:style w:type="character" w:customStyle="1" w:styleId="l3">
    <w:name w:val="l3"/>
    <w:basedOn w:val="DefaultParagraphFont"/>
    <w:rsid w:val="00B82673"/>
  </w:style>
  <w:style w:type="character" w:styleId="FollowedHyperlink">
    <w:name w:val="FollowedHyperlink"/>
    <w:basedOn w:val="DefaultParagraphFont"/>
    <w:uiPriority w:val="99"/>
    <w:semiHidden/>
    <w:unhideWhenUsed/>
    <w:rsid w:val="00940BC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2525357">
      <w:bodyDiv w:val="1"/>
      <w:marLeft w:val="0"/>
      <w:marRight w:val="0"/>
      <w:marTop w:val="0"/>
      <w:marBottom w:val="0"/>
      <w:divBdr>
        <w:top w:val="none" w:sz="0" w:space="0" w:color="auto"/>
        <w:left w:val="none" w:sz="0" w:space="0" w:color="auto"/>
        <w:bottom w:val="none" w:sz="0" w:space="0" w:color="auto"/>
        <w:right w:val="none" w:sz="0" w:space="0" w:color="auto"/>
      </w:divBdr>
    </w:div>
    <w:div w:id="883367960">
      <w:bodyDiv w:val="1"/>
      <w:marLeft w:val="0"/>
      <w:marRight w:val="0"/>
      <w:marTop w:val="0"/>
      <w:marBottom w:val="0"/>
      <w:divBdr>
        <w:top w:val="none" w:sz="0" w:space="0" w:color="auto"/>
        <w:left w:val="none" w:sz="0" w:space="0" w:color="auto"/>
        <w:bottom w:val="none" w:sz="0" w:space="0" w:color="auto"/>
        <w:right w:val="none" w:sz="0" w:space="0" w:color="auto"/>
      </w:divBdr>
      <w:divsChild>
        <w:div w:id="872116784">
          <w:marLeft w:val="0"/>
          <w:marRight w:val="0"/>
          <w:marTop w:val="0"/>
          <w:marBottom w:val="0"/>
          <w:divBdr>
            <w:top w:val="none" w:sz="0" w:space="0" w:color="auto"/>
            <w:left w:val="none" w:sz="0" w:space="0" w:color="auto"/>
            <w:bottom w:val="none" w:sz="0" w:space="0" w:color="auto"/>
            <w:right w:val="none" w:sz="0" w:space="0" w:color="auto"/>
          </w:divBdr>
          <w:divsChild>
            <w:div w:id="738793054">
              <w:marLeft w:val="0"/>
              <w:marRight w:val="0"/>
              <w:marTop w:val="0"/>
              <w:marBottom w:val="0"/>
              <w:divBdr>
                <w:top w:val="none" w:sz="0" w:space="0" w:color="auto"/>
                <w:left w:val="none" w:sz="0" w:space="0" w:color="auto"/>
                <w:bottom w:val="none" w:sz="0" w:space="0" w:color="auto"/>
                <w:right w:val="none" w:sz="0" w:space="0" w:color="auto"/>
              </w:divBdr>
              <w:divsChild>
                <w:div w:id="2082753890">
                  <w:marLeft w:val="0"/>
                  <w:marRight w:val="0"/>
                  <w:marTop w:val="0"/>
                  <w:marBottom w:val="0"/>
                  <w:divBdr>
                    <w:top w:val="none" w:sz="0" w:space="0" w:color="auto"/>
                    <w:left w:val="none" w:sz="0" w:space="0" w:color="auto"/>
                    <w:bottom w:val="none" w:sz="0" w:space="0" w:color="auto"/>
                    <w:right w:val="none" w:sz="0" w:space="0" w:color="auto"/>
                  </w:divBdr>
                  <w:divsChild>
                    <w:div w:id="225531002">
                      <w:marLeft w:val="0"/>
                      <w:marRight w:val="0"/>
                      <w:marTop w:val="0"/>
                      <w:marBottom w:val="0"/>
                      <w:divBdr>
                        <w:top w:val="none" w:sz="0" w:space="0" w:color="auto"/>
                        <w:left w:val="none" w:sz="0" w:space="0" w:color="auto"/>
                        <w:bottom w:val="none" w:sz="0" w:space="0" w:color="auto"/>
                        <w:right w:val="none" w:sz="0" w:space="0" w:color="auto"/>
                      </w:divBdr>
                      <w:divsChild>
                        <w:div w:id="356588449">
                          <w:marLeft w:val="0"/>
                          <w:marRight w:val="0"/>
                          <w:marTop w:val="0"/>
                          <w:marBottom w:val="0"/>
                          <w:divBdr>
                            <w:top w:val="none" w:sz="0" w:space="0" w:color="auto"/>
                            <w:left w:val="none" w:sz="0" w:space="0" w:color="auto"/>
                            <w:bottom w:val="none" w:sz="0" w:space="0" w:color="auto"/>
                            <w:right w:val="none" w:sz="0" w:space="0" w:color="auto"/>
                          </w:divBdr>
                          <w:divsChild>
                            <w:div w:id="307789677">
                              <w:marLeft w:val="0"/>
                              <w:marRight w:val="0"/>
                              <w:marTop w:val="0"/>
                              <w:marBottom w:val="0"/>
                              <w:divBdr>
                                <w:top w:val="none" w:sz="0" w:space="0" w:color="auto"/>
                                <w:left w:val="none" w:sz="0" w:space="0" w:color="auto"/>
                                <w:bottom w:val="none" w:sz="0" w:space="0" w:color="auto"/>
                                <w:right w:val="none" w:sz="0" w:space="0" w:color="auto"/>
                              </w:divBdr>
                              <w:divsChild>
                                <w:div w:id="1554658672">
                                  <w:marLeft w:val="60"/>
                                  <w:marRight w:val="0"/>
                                  <w:marTop w:val="0"/>
                                  <w:marBottom w:val="0"/>
                                  <w:divBdr>
                                    <w:top w:val="none" w:sz="0" w:space="0" w:color="auto"/>
                                    <w:left w:val="none" w:sz="0" w:space="0" w:color="auto"/>
                                    <w:bottom w:val="none" w:sz="0" w:space="0" w:color="auto"/>
                                    <w:right w:val="none" w:sz="0" w:space="0" w:color="auto"/>
                                  </w:divBdr>
                                  <w:divsChild>
                                    <w:div w:id="656879935">
                                      <w:marLeft w:val="0"/>
                                      <w:marRight w:val="60"/>
                                      <w:marTop w:val="0"/>
                                      <w:marBottom w:val="0"/>
                                      <w:divBdr>
                                        <w:top w:val="none" w:sz="0" w:space="0" w:color="auto"/>
                                        <w:left w:val="none" w:sz="0" w:space="0" w:color="auto"/>
                                        <w:bottom w:val="none" w:sz="0" w:space="0" w:color="auto"/>
                                        <w:right w:val="none" w:sz="0" w:space="0" w:color="auto"/>
                                      </w:divBdr>
                                      <w:divsChild>
                                        <w:div w:id="1408772760">
                                          <w:marLeft w:val="0"/>
                                          <w:marRight w:val="0"/>
                                          <w:marTop w:val="0"/>
                                          <w:marBottom w:val="0"/>
                                          <w:divBdr>
                                            <w:top w:val="none" w:sz="0" w:space="0" w:color="auto"/>
                                            <w:left w:val="none" w:sz="0" w:space="0" w:color="auto"/>
                                            <w:bottom w:val="none" w:sz="0" w:space="0" w:color="auto"/>
                                            <w:right w:val="none" w:sz="0" w:space="0" w:color="auto"/>
                                          </w:divBdr>
                                          <w:divsChild>
                                            <w:div w:id="410274853">
                                              <w:marLeft w:val="0"/>
                                              <w:marRight w:val="0"/>
                                              <w:marTop w:val="0"/>
                                              <w:marBottom w:val="0"/>
                                              <w:divBdr>
                                                <w:top w:val="none" w:sz="0" w:space="0" w:color="auto"/>
                                                <w:left w:val="none" w:sz="0" w:space="0" w:color="auto"/>
                                                <w:bottom w:val="none" w:sz="0" w:space="0" w:color="auto"/>
                                                <w:right w:val="none" w:sz="0" w:space="0" w:color="auto"/>
                                              </w:divBdr>
                                              <w:divsChild>
                                                <w:div w:id="6833344">
                                                  <w:marLeft w:val="0"/>
                                                  <w:marRight w:val="0"/>
                                                  <w:marTop w:val="0"/>
                                                  <w:marBottom w:val="0"/>
                                                  <w:divBdr>
                                                    <w:top w:val="none" w:sz="0" w:space="0" w:color="auto"/>
                                                    <w:left w:val="none" w:sz="0" w:space="0" w:color="auto"/>
                                                    <w:bottom w:val="none" w:sz="0" w:space="0" w:color="auto"/>
                                                    <w:right w:val="none" w:sz="0" w:space="0" w:color="auto"/>
                                                  </w:divBdr>
                                                  <w:divsChild>
                                                    <w:div w:id="1445493665">
                                                      <w:marLeft w:val="0"/>
                                                      <w:marRight w:val="0"/>
                                                      <w:marTop w:val="0"/>
                                                      <w:marBottom w:val="0"/>
                                                      <w:divBdr>
                                                        <w:top w:val="none" w:sz="0" w:space="0" w:color="auto"/>
                                                        <w:left w:val="none" w:sz="0" w:space="0" w:color="auto"/>
                                                        <w:bottom w:val="none" w:sz="0" w:space="0" w:color="auto"/>
                                                        <w:right w:val="none" w:sz="0" w:space="0" w:color="auto"/>
                                                      </w:divBdr>
                                                      <w:divsChild>
                                                        <w:div w:id="546069055">
                                                          <w:marLeft w:val="0"/>
                                                          <w:marRight w:val="0"/>
                                                          <w:marTop w:val="0"/>
                                                          <w:marBottom w:val="0"/>
                                                          <w:divBdr>
                                                            <w:top w:val="none" w:sz="0" w:space="0" w:color="auto"/>
                                                            <w:left w:val="none" w:sz="0" w:space="0" w:color="auto"/>
                                                            <w:bottom w:val="none" w:sz="0" w:space="0" w:color="auto"/>
                                                            <w:right w:val="none" w:sz="0" w:space="0" w:color="auto"/>
                                                          </w:divBdr>
                                                          <w:divsChild>
                                                            <w:div w:id="713775571">
                                                              <w:marLeft w:val="0"/>
                                                              <w:marRight w:val="0"/>
                                                              <w:marTop w:val="0"/>
                                                              <w:marBottom w:val="0"/>
                                                              <w:divBdr>
                                                                <w:top w:val="none" w:sz="0" w:space="0" w:color="auto"/>
                                                                <w:left w:val="none" w:sz="0" w:space="0" w:color="auto"/>
                                                                <w:bottom w:val="none" w:sz="0" w:space="0" w:color="auto"/>
                                                                <w:right w:val="none" w:sz="0" w:space="0" w:color="auto"/>
                                                              </w:divBdr>
                                                              <w:divsChild>
                                                                <w:div w:id="1055008913">
                                                                  <w:marLeft w:val="0"/>
                                                                  <w:marRight w:val="0"/>
                                                                  <w:marTop w:val="0"/>
                                                                  <w:marBottom w:val="0"/>
                                                                  <w:divBdr>
                                                                    <w:top w:val="none" w:sz="0" w:space="0" w:color="auto"/>
                                                                    <w:left w:val="none" w:sz="0" w:space="0" w:color="auto"/>
                                                                    <w:bottom w:val="none" w:sz="0" w:space="0" w:color="auto"/>
                                                                    <w:right w:val="none" w:sz="0" w:space="0" w:color="auto"/>
                                                                  </w:divBdr>
                                                                  <w:divsChild>
                                                                    <w:div w:id="1114444646">
                                                                      <w:marLeft w:val="0"/>
                                                                      <w:marRight w:val="0"/>
                                                                      <w:marTop w:val="0"/>
                                                                      <w:marBottom w:val="0"/>
                                                                      <w:divBdr>
                                                                        <w:top w:val="none" w:sz="0" w:space="0" w:color="auto"/>
                                                                        <w:left w:val="none" w:sz="0" w:space="0" w:color="auto"/>
                                                                        <w:bottom w:val="none" w:sz="0" w:space="0" w:color="auto"/>
                                                                        <w:right w:val="none" w:sz="0" w:space="0" w:color="auto"/>
                                                                      </w:divBdr>
                                                                      <w:divsChild>
                                                                        <w:div w:id="481389924">
                                                                          <w:marLeft w:val="0"/>
                                                                          <w:marRight w:val="0"/>
                                                                          <w:marTop w:val="0"/>
                                                                          <w:marBottom w:val="0"/>
                                                                          <w:divBdr>
                                                                            <w:top w:val="none" w:sz="0" w:space="0" w:color="auto"/>
                                                                            <w:left w:val="none" w:sz="0" w:space="0" w:color="auto"/>
                                                                            <w:bottom w:val="none" w:sz="0" w:space="0" w:color="auto"/>
                                                                            <w:right w:val="none" w:sz="0" w:space="0" w:color="auto"/>
                                                                          </w:divBdr>
                                                                          <w:divsChild>
                                                                            <w:div w:id="808666267">
                                                                              <w:marLeft w:val="0"/>
                                                                              <w:marRight w:val="0"/>
                                                                              <w:marTop w:val="0"/>
                                                                              <w:marBottom w:val="0"/>
                                                                              <w:divBdr>
                                                                                <w:top w:val="none" w:sz="0" w:space="0" w:color="auto"/>
                                                                                <w:left w:val="none" w:sz="0" w:space="0" w:color="auto"/>
                                                                                <w:bottom w:val="none" w:sz="0" w:space="0" w:color="auto"/>
                                                                                <w:right w:val="none" w:sz="0" w:space="0" w:color="auto"/>
                                                                              </w:divBdr>
                                                                              <w:divsChild>
                                                                                <w:div w:id="634721796">
                                                                                  <w:marLeft w:val="0"/>
                                                                                  <w:marRight w:val="0"/>
                                                                                  <w:marTop w:val="0"/>
                                                                                  <w:marBottom w:val="0"/>
                                                                                  <w:divBdr>
                                                                                    <w:top w:val="none" w:sz="0" w:space="0" w:color="auto"/>
                                                                                    <w:left w:val="none" w:sz="0" w:space="0" w:color="auto"/>
                                                                                    <w:bottom w:val="none" w:sz="0" w:space="0" w:color="auto"/>
                                                                                    <w:right w:val="none" w:sz="0" w:space="0" w:color="auto"/>
                                                                                  </w:divBdr>
                                                                                  <w:divsChild>
                                                                                    <w:div w:id="1675497444">
                                                                                      <w:marLeft w:val="0"/>
                                                                                      <w:marRight w:val="0"/>
                                                                                      <w:marTop w:val="0"/>
                                                                                      <w:marBottom w:val="0"/>
                                                                                      <w:divBdr>
                                                                                        <w:top w:val="none" w:sz="0" w:space="0" w:color="auto"/>
                                                                                        <w:left w:val="none" w:sz="0" w:space="0" w:color="auto"/>
                                                                                        <w:bottom w:val="none" w:sz="0" w:space="0" w:color="auto"/>
                                                                                        <w:right w:val="none" w:sz="0" w:space="0" w:color="auto"/>
                                                                                      </w:divBdr>
                                                                                      <w:divsChild>
                                                                                        <w:div w:id="1986934297">
                                                                                          <w:marLeft w:val="0"/>
                                                                                          <w:marRight w:val="0"/>
                                                                                          <w:marTop w:val="0"/>
                                                                                          <w:marBottom w:val="0"/>
                                                                                          <w:divBdr>
                                                                                            <w:top w:val="none" w:sz="0" w:space="0" w:color="auto"/>
                                                                                            <w:left w:val="none" w:sz="0" w:space="0" w:color="auto"/>
                                                                                            <w:bottom w:val="none" w:sz="0" w:space="0" w:color="auto"/>
                                                                                            <w:right w:val="none" w:sz="0" w:space="0" w:color="auto"/>
                                                                                          </w:divBdr>
                                                                                          <w:divsChild>
                                                                                            <w:div w:id="1199467260">
                                                                                              <w:marLeft w:val="0"/>
                                                                                              <w:marRight w:val="0"/>
                                                                                              <w:marTop w:val="0"/>
                                                                                              <w:marBottom w:val="0"/>
                                                                                              <w:divBdr>
                                                                                                <w:top w:val="none" w:sz="0" w:space="0" w:color="auto"/>
                                                                                                <w:left w:val="none" w:sz="0" w:space="0" w:color="auto"/>
                                                                                                <w:bottom w:val="none" w:sz="0" w:space="0" w:color="auto"/>
                                                                                                <w:right w:val="none" w:sz="0" w:space="0" w:color="auto"/>
                                                                                              </w:divBdr>
                                                                                              <w:divsChild>
                                                                                                <w:div w:id="272637629">
                                                                                                  <w:marLeft w:val="0"/>
                                                                                                  <w:marRight w:val="0"/>
                                                                                                  <w:marTop w:val="0"/>
                                                                                                  <w:marBottom w:val="0"/>
                                                                                                  <w:divBdr>
                                                                                                    <w:top w:val="none" w:sz="0" w:space="0" w:color="auto"/>
                                                                                                    <w:left w:val="none" w:sz="0" w:space="0" w:color="auto"/>
                                                                                                    <w:bottom w:val="none" w:sz="0" w:space="0" w:color="auto"/>
                                                                                                    <w:right w:val="none" w:sz="0" w:space="0" w:color="auto"/>
                                                                                                  </w:divBdr>
                                                                                                  <w:divsChild>
                                                                                                    <w:div w:id="1175918814">
                                                                                                      <w:marLeft w:val="0"/>
                                                                                                      <w:marRight w:val="0"/>
                                                                                                      <w:marTop w:val="0"/>
                                                                                                      <w:marBottom w:val="0"/>
                                                                                                      <w:divBdr>
                                                                                                        <w:top w:val="none" w:sz="0" w:space="0" w:color="auto"/>
                                                                                                        <w:left w:val="none" w:sz="0" w:space="0" w:color="auto"/>
                                                                                                        <w:bottom w:val="none" w:sz="0" w:space="0" w:color="auto"/>
                                                                                                        <w:right w:val="none" w:sz="0" w:space="0" w:color="auto"/>
                                                                                                      </w:divBdr>
                                                                                                      <w:divsChild>
                                                                                                        <w:div w:id="1763254489">
                                                                                                          <w:marLeft w:val="0"/>
                                                                                                          <w:marRight w:val="0"/>
                                                                                                          <w:marTop w:val="0"/>
                                                                                                          <w:marBottom w:val="0"/>
                                                                                                          <w:divBdr>
                                                                                                            <w:top w:val="none" w:sz="0" w:space="0" w:color="auto"/>
                                                                                                            <w:left w:val="none" w:sz="0" w:space="0" w:color="auto"/>
                                                                                                            <w:bottom w:val="none" w:sz="0" w:space="0" w:color="auto"/>
                                                                                                            <w:right w:val="none" w:sz="0" w:space="0" w:color="auto"/>
                                                                                                          </w:divBdr>
                                                                                                          <w:divsChild>
                                                                                                            <w:div w:id="487945560">
                                                                                                              <w:marLeft w:val="0"/>
                                                                                                              <w:marRight w:val="0"/>
                                                                                                              <w:marTop w:val="0"/>
                                                                                                              <w:marBottom w:val="0"/>
                                                                                                              <w:divBdr>
                                                                                                                <w:top w:val="none" w:sz="0" w:space="0" w:color="auto"/>
                                                                                                                <w:left w:val="none" w:sz="0" w:space="0" w:color="auto"/>
                                                                                                                <w:bottom w:val="none" w:sz="0" w:space="0" w:color="auto"/>
                                                                                                                <w:right w:val="none" w:sz="0" w:space="0" w:color="auto"/>
                                                                                                              </w:divBdr>
                                                                                                              <w:divsChild>
                                                                                                                <w:div w:id="425007363">
                                                                                                                  <w:marLeft w:val="0"/>
                                                                                                                  <w:marRight w:val="0"/>
                                                                                                                  <w:marTop w:val="0"/>
                                                                                                                  <w:marBottom w:val="0"/>
                                                                                                                  <w:divBdr>
                                                                                                                    <w:top w:val="none" w:sz="0" w:space="0" w:color="auto"/>
                                                                                                                    <w:left w:val="none" w:sz="0" w:space="0" w:color="auto"/>
                                                                                                                    <w:bottom w:val="none" w:sz="0" w:space="0" w:color="auto"/>
                                                                                                                    <w:right w:val="none" w:sz="0" w:space="0" w:color="auto"/>
                                                                                                                  </w:divBdr>
                                                                                                                  <w:divsChild>
                                                                                                                    <w:div w:id="1019968051">
                                                                                                                      <w:marLeft w:val="0"/>
                                                                                                                      <w:marRight w:val="0"/>
                                                                                                                      <w:marTop w:val="0"/>
                                                                                                                      <w:marBottom w:val="0"/>
                                                                                                                      <w:divBdr>
                                                                                                                        <w:top w:val="none" w:sz="0" w:space="0" w:color="auto"/>
                                                                                                                        <w:left w:val="none" w:sz="0" w:space="0" w:color="auto"/>
                                                                                                                        <w:bottom w:val="none" w:sz="0" w:space="0" w:color="auto"/>
                                                                                                                        <w:right w:val="none" w:sz="0" w:space="0" w:color="auto"/>
                                                                                                                      </w:divBdr>
                                                                                                                      <w:divsChild>
                                                                                                                        <w:div w:id="1248033212">
                                                                                                                          <w:marLeft w:val="0"/>
                                                                                                                          <w:marRight w:val="0"/>
                                                                                                                          <w:marTop w:val="0"/>
                                                                                                                          <w:marBottom w:val="0"/>
                                                                                                                          <w:divBdr>
                                                                                                                            <w:top w:val="none" w:sz="0" w:space="0" w:color="auto"/>
                                                                                                                            <w:left w:val="none" w:sz="0" w:space="0" w:color="auto"/>
                                                                                                                            <w:bottom w:val="none" w:sz="0" w:space="0" w:color="auto"/>
                                                                                                                            <w:right w:val="none" w:sz="0" w:space="0" w:color="auto"/>
                                                                                                                          </w:divBdr>
                                                                                                                          <w:divsChild>
                                                                                                                            <w:div w:id="187272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968405">
                                                                                                                  <w:marLeft w:val="0"/>
                                                                                                                  <w:marRight w:val="0"/>
                                                                                                                  <w:marTop w:val="0"/>
                                                                                                                  <w:marBottom w:val="0"/>
                                                                                                                  <w:divBdr>
                                                                                                                    <w:top w:val="none" w:sz="0" w:space="0" w:color="auto"/>
                                                                                                                    <w:left w:val="none" w:sz="0" w:space="0" w:color="auto"/>
                                                                                                                    <w:bottom w:val="none" w:sz="0" w:space="0" w:color="auto"/>
                                                                                                                    <w:right w:val="none" w:sz="0" w:space="0" w:color="auto"/>
                                                                                                                  </w:divBdr>
                                                                                                                  <w:divsChild>
                                                                                                                    <w:div w:id="129716697">
                                                                                                                      <w:marLeft w:val="0"/>
                                                                                                                      <w:marRight w:val="0"/>
                                                                                                                      <w:marTop w:val="0"/>
                                                                                                                      <w:marBottom w:val="0"/>
                                                                                                                      <w:divBdr>
                                                                                                                        <w:top w:val="none" w:sz="0" w:space="0" w:color="auto"/>
                                                                                                                        <w:left w:val="none" w:sz="0" w:space="0" w:color="auto"/>
                                                                                                                        <w:bottom w:val="none" w:sz="0" w:space="0" w:color="auto"/>
                                                                                                                        <w:right w:val="none" w:sz="0" w:space="0" w:color="auto"/>
                                                                                                                      </w:divBdr>
                                                                                                                      <w:divsChild>
                                                                                                                        <w:div w:id="688917456">
                                                                                                                          <w:marLeft w:val="0"/>
                                                                                                                          <w:marRight w:val="0"/>
                                                                                                                          <w:marTop w:val="0"/>
                                                                                                                          <w:marBottom w:val="0"/>
                                                                                                                          <w:divBdr>
                                                                                                                            <w:top w:val="none" w:sz="0" w:space="0" w:color="auto"/>
                                                                                                                            <w:left w:val="none" w:sz="0" w:space="0" w:color="auto"/>
                                                                                                                            <w:bottom w:val="none" w:sz="0" w:space="0" w:color="auto"/>
                                                                                                                            <w:right w:val="none" w:sz="0" w:space="0" w:color="auto"/>
                                                                                                                          </w:divBdr>
                                                                                                                        </w:div>
                                                                                                                        <w:div w:id="795681529">
                                                                                                                          <w:marLeft w:val="0"/>
                                                                                                                          <w:marRight w:val="0"/>
                                                                                                                          <w:marTop w:val="0"/>
                                                                                                                          <w:marBottom w:val="0"/>
                                                                                                                          <w:divBdr>
                                                                                                                            <w:top w:val="none" w:sz="0" w:space="0" w:color="auto"/>
                                                                                                                            <w:left w:val="none" w:sz="0" w:space="0" w:color="auto"/>
                                                                                                                            <w:bottom w:val="none" w:sz="0" w:space="0" w:color="auto"/>
                                                                                                                            <w:right w:val="none" w:sz="0" w:space="0" w:color="auto"/>
                                                                                                                          </w:divBdr>
                                                                                                                        </w:div>
                                                                                                                        <w:div w:id="993609563">
                                                                                                                          <w:marLeft w:val="0"/>
                                                                                                                          <w:marRight w:val="0"/>
                                                                                                                          <w:marTop w:val="0"/>
                                                                                                                          <w:marBottom w:val="0"/>
                                                                                                                          <w:divBdr>
                                                                                                                            <w:top w:val="none" w:sz="0" w:space="0" w:color="auto"/>
                                                                                                                            <w:left w:val="none" w:sz="0" w:space="0" w:color="auto"/>
                                                                                                                            <w:bottom w:val="none" w:sz="0" w:space="0" w:color="auto"/>
                                                                                                                            <w:right w:val="none" w:sz="0" w:space="0" w:color="auto"/>
                                                                                                                          </w:divBdr>
                                                                                                                        </w:div>
                                                                                                                        <w:div w:id="47915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80561973">
                                                                  <w:marLeft w:val="0"/>
                                                                  <w:marRight w:val="0"/>
                                                                  <w:marTop w:val="0"/>
                                                                  <w:marBottom w:val="0"/>
                                                                  <w:divBdr>
                                                                    <w:top w:val="none" w:sz="0" w:space="0" w:color="auto"/>
                                                                    <w:left w:val="none" w:sz="0" w:space="0" w:color="auto"/>
                                                                    <w:bottom w:val="none" w:sz="0" w:space="0" w:color="auto"/>
                                                                    <w:right w:val="none" w:sz="0" w:space="0" w:color="auto"/>
                                                                  </w:divBdr>
                                                                  <w:divsChild>
                                                                    <w:div w:id="44522852">
                                                                      <w:marLeft w:val="0"/>
                                                                      <w:marRight w:val="0"/>
                                                                      <w:marTop w:val="0"/>
                                                                      <w:marBottom w:val="0"/>
                                                                      <w:divBdr>
                                                                        <w:top w:val="none" w:sz="0" w:space="0" w:color="auto"/>
                                                                        <w:left w:val="none" w:sz="0" w:space="0" w:color="auto"/>
                                                                        <w:bottom w:val="none" w:sz="0" w:space="0" w:color="auto"/>
                                                                        <w:right w:val="none" w:sz="0" w:space="0" w:color="auto"/>
                                                                      </w:divBdr>
                                                                      <w:divsChild>
                                                                        <w:div w:id="948508297">
                                                                          <w:marLeft w:val="0"/>
                                                                          <w:marRight w:val="0"/>
                                                                          <w:marTop w:val="0"/>
                                                                          <w:marBottom w:val="0"/>
                                                                          <w:divBdr>
                                                                            <w:top w:val="none" w:sz="0" w:space="0" w:color="auto"/>
                                                                            <w:left w:val="none" w:sz="0" w:space="0" w:color="auto"/>
                                                                            <w:bottom w:val="none" w:sz="0" w:space="0" w:color="auto"/>
                                                                            <w:right w:val="none" w:sz="0" w:space="0" w:color="auto"/>
                                                                          </w:divBdr>
                                                                          <w:divsChild>
                                                                            <w:div w:id="1687713251">
                                                                              <w:marLeft w:val="0"/>
                                                                              <w:marRight w:val="0"/>
                                                                              <w:marTop w:val="0"/>
                                                                              <w:marBottom w:val="0"/>
                                                                              <w:divBdr>
                                                                                <w:top w:val="none" w:sz="0" w:space="0" w:color="auto"/>
                                                                                <w:left w:val="none" w:sz="0" w:space="0" w:color="auto"/>
                                                                                <w:bottom w:val="none" w:sz="0" w:space="0" w:color="auto"/>
                                                                                <w:right w:val="none" w:sz="0" w:space="0" w:color="auto"/>
                                                                              </w:divBdr>
                                                                              <w:divsChild>
                                                                                <w:div w:id="1259674242">
                                                                                  <w:marLeft w:val="0"/>
                                                                                  <w:marRight w:val="0"/>
                                                                                  <w:marTop w:val="0"/>
                                                                                  <w:marBottom w:val="0"/>
                                                                                  <w:divBdr>
                                                                                    <w:top w:val="none" w:sz="0" w:space="0" w:color="auto"/>
                                                                                    <w:left w:val="none" w:sz="0" w:space="0" w:color="auto"/>
                                                                                    <w:bottom w:val="none" w:sz="0" w:space="0" w:color="auto"/>
                                                                                    <w:right w:val="none" w:sz="0" w:space="0" w:color="auto"/>
                                                                                  </w:divBdr>
                                                                                </w:div>
                                                                                <w:div w:id="193655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328545">
                                                                          <w:marLeft w:val="0"/>
                                                                          <w:marRight w:val="0"/>
                                                                          <w:marTop w:val="0"/>
                                                                          <w:marBottom w:val="0"/>
                                                                          <w:divBdr>
                                                                            <w:top w:val="none" w:sz="0" w:space="0" w:color="auto"/>
                                                                            <w:left w:val="none" w:sz="0" w:space="0" w:color="auto"/>
                                                                            <w:bottom w:val="none" w:sz="0" w:space="0" w:color="auto"/>
                                                                            <w:right w:val="none" w:sz="0" w:space="0" w:color="auto"/>
                                                                          </w:divBdr>
                                                                          <w:divsChild>
                                                                            <w:div w:id="1262446983">
                                                                              <w:marLeft w:val="0"/>
                                                                              <w:marRight w:val="0"/>
                                                                              <w:marTop w:val="0"/>
                                                                              <w:marBottom w:val="0"/>
                                                                              <w:divBdr>
                                                                                <w:top w:val="none" w:sz="0" w:space="0" w:color="auto"/>
                                                                                <w:left w:val="none" w:sz="0" w:space="0" w:color="auto"/>
                                                                                <w:bottom w:val="none" w:sz="0" w:space="0" w:color="auto"/>
                                                                                <w:right w:val="none" w:sz="0" w:space="0" w:color="auto"/>
                                                                              </w:divBdr>
                                                                              <w:divsChild>
                                                                                <w:div w:id="575826703">
                                                                                  <w:marLeft w:val="0"/>
                                                                                  <w:marRight w:val="0"/>
                                                                                  <w:marTop w:val="0"/>
                                                                                  <w:marBottom w:val="0"/>
                                                                                  <w:divBdr>
                                                                                    <w:top w:val="none" w:sz="0" w:space="0" w:color="auto"/>
                                                                                    <w:left w:val="none" w:sz="0" w:space="0" w:color="auto"/>
                                                                                    <w:bottom w:val="none" w:sz="0" w:space="0" w:color="auto"/>
                                                                                    <w:right w:val="none" w:sz="0" w:space="0" w:color="auto"/>
                                                                                  </w:divBdr>
                                                                                  <w:divsChild>
                                                                                    <w:div w:id="614215057">
                                                                                      <w:marLeft w:val="0"/>
                                                                                      <w:marRight w:val="0"/>
                                                                                      <w:marTop w:val="0"/>
                                                                                      <w:marBottom w:val="0"/>
                                                                                      <w:divBdr>
                                                                                        <w:top w:val="none" w:sz="0" w:space="0" w:color="auto"/>
                                                                                        <w:left w:val="none" w:sz="0" w:space="0" w:color="auto"/>
                                                                                        <w:bottom w:val="none" w:sz="0" w:space="0" w:color="auto"/>
                                                                                        <w:right w:val="none" w:sz="0" w:space="0" w:color="auto"/>
                                                                                      </w:divBdr>
                                                                                      <w:divsChild>
                                                                                        <w:div w:id="290481825">
                                                                                          <w:marLeft w:val="0"/>
                                                                                          <w:marRight w:val="0"/>
                                                                                          <w:marTop w:val="0"/>
                                                                                          <w:marBottom w:val="0"/>
                                                                                          <w:divBdr>
                                                                                            <w:top w:val="none" w:sz="0" w:space="0" w:color="auto"/>
                                                                                            <w:left w:val="none" w:sz="0" w:space="0" w:color="auto"/>
                                                                                            <w:bottom w:val="none" w:sz="0" w:space="0" w:color="auto"/>
                                                                                            <w:right w:val="none" w:sz="0" w:space="0" w:color="auto"/>
                                                                                          </w:divBdr>
                                                                                        </w:div>
                                                                                        <w:div w:id="5641525">
                                                                                          <w:marLeft w:val="0"/>
                                                                                          <w:marRight w:val="0"/>
                                                                                          <w:marTop w:val="0"/>
                                                                                          <w:marBottom w:val="0"/>
                                                                                          <w:divBdr>
                                                                                            <w:top w:val="none" w:sz="0" w:space="0" w:color="auto"/>
                                                                                            <w:left w:val="none" w:sz="0" w:space="0" w:color="auto"/>
                                                                                            <w:bottom w:val="none" w:sz="0" w:space="0" w:color="auto"/>
                                                                                            <w:right w:val="none" w:sz="0" w:space="0" w:color="auto"/>
                                                                                          </w:divBdr>
                                                                                          <w:divsChild>
                                                                                            <w:div w:id="1511332879">
                                                                                              <w:marLeft w:val="0"/>
                                                                                              <w:marRight w:val="0"/>
                                                                                              <w:marTop w:val="0"/>
                                                                                              <w:marBottom w:val="0"/>
                                                                                              <w:divBdr>
                                                                                                <w:top w:val="none" w:sz="0" w:space="0" w:color="auto"/>
                                                                                                <w:left w:val="none" w:sz="0" w:space="0" w:color="auto"/>
                                                                                                <w:bottom w:val="none" w:sz="0" w:space="0" w:color="auto"/>
                                                                                                <w:right w:val="none" w:sz="0" w:space="0" w:color="auto"/>
                                                                                              </w:divBdr>
                                                                                            </w:div>
                                                                                            <w:div w:id="132253520">
                                                                                              <w:marLeft w:val="0"/>
                                                                                              <w:marRight w:val="0"/>
                                                                                              <w:marTop w:val="0"/>
                                                                                              <w:marBottom w:val="0"/>
                                                                                              <w:divBdr>
                                                                                                <w:top w:val="none" w:sz="0" w:space="0" w:color="auto"/>
                                                                                                <w:left w:val="none" w:sz="0" w:space="0" w:color="auto"/>
                                                                                                <w:bottom w:val="none" w:sz="0" w:space="0" w:color="auto"/>
                                                                                                <w:right w:val="none" w:sz="0" w:space="0" w:color="auto"/>
                                                                                              </w:divBdr>
                                                                                            </w:div>
                                                                                          </w:divsChild>
                                                                                        </w:div>
                                                                                        <w:div w:id="416635954">
                                                                                          <w:marLeft w:val="0"/>
                                                                                          <w:marRight w:val="0"/>
                                                                                          <w:marTop w:val="0"/>
                                                                                          <w:marBottom w:val="0"/>
                                                                                          <w:divBdr>
                                                                                            <w:top w:val="none" w:sz="0" w:space="0" w:color="auto"/>
                                                                                            <w:left w:val="none" w:sz="0" w:space="0" w:color="auto"/>
                                                                                            <w:bottom w:val="none" w:sz="0" w:space="0" w:color="auto"/>
                                                                                            <w:right w:val="none" w:sz="0" w:space="0" w:color="auto"/>
                                                                                          </w:divBdr>
                                                                                          <w:divsChild>
                                                                                            <w:div w:id="433979434">
                                                                                              <w:marLeft w:val="0"/>
                                                                                              <w:marRight w:val="0"/>
                                                                                              <w:marTop w:val="0"/>
                                                                                              <w:marBottom w:val="0"/>
                                                                                              <w:divBdr>
                                                                                                <w:top w:val="none" w:sz="0" w:space="0" w:color="auto"/>
                                                                                                <w:left w:val="none" w:sz="0" w:space="0" w:color="auto"/>
                                                                                                <w:bottom w:val="none" w:sz="0" w:space="0" w:color="auto"/>
                                                                                                <w:right w:val="none" w:sz="0" w:space="0" w:color="auto"/>
                                                                                              </w:divBdr>
                                                                                            </w:div>
                                                                                            <w:div w:id="1607544546">
                                                                                              <w:marLeft w:val="0"/>
                                                                                              <w:marRight w:val="0"/>
                                                                                              <w:marTop w:val="0"/>
                                                                                              <w:marBottom w:val="0"/>
                                                                                              <w:divBdr>
                                                                                                <w:top w:val="none" w:sz="0" w:space="0" w:color="auto"/>
                                                                                                <w:left w:val="none" w:sz="0" w:space="0" w:color="auto"/>
                                                                                                <w:bottom w:val="none" w:sz="0" w:space="0" w:color="auto"/>
                                                                                                <w:right w:val="none" w:sz="0" w:space="0" w:color="auto"/>
                                                                                              </w:divBdr>
                                                                                            </w:div>
                                                                                          </w:divsChild>
                                                                                        </w:div>
                                                                                        <w:div w:id="772282794">
                                                                                          <w:marLeft w:val="0"/>
                                                                                          <w:marRight w:val="0"/>
                                                                                          <w:marTop w:val="0"/>
                                                                                          <w:marBottom w:val="0"/>
                                                                                          <w:divBdr>
                                                                                            <w:top w:val="none" w:sz="0" w:space="0" w:color="auto"/>
                                                                                            <w:left w:val="none" w:sz="0" w:space="0" w:color="auto"/>
                                                                                            <w:bottom w:val="none" w:sz="0" w:space="0" w:color="auto"/>
                                                                                            <w:right w:val="none" w:sz="0" w:space="0" w:color="auto"/>
                                                                                          </w:divBdr>
                                                                                          <w:divsChild>
                                                                                            <w:div w:id="319769669">
                                                                                              <w:marLeft w:val="0"/>
                                                                                              <w:marRight w:val="0"/>
                                                                                              <w:marTop w:val="0"/>
                                                                                              <w:marBottom w:val="0"/>
                                                                                              <w:divBdr>
                                                                                                <w:top w:val="none" w:sz="0" w:space="0" w:color="auto"/>
                                                                                                <w:left w:val="none" w:sz="0" w:space="0" w:color="auto"/>
                                                                                                <w:bottom w:val="none" w:sz="0" w:space="0" w:color="auto"/>
                                                                                                <w:right w:val="none" w:sz="0" w:space="0" w:color="auto"/>
                                                                                              </w:divBdr>
                                                                                            </w:div>
                                                                                            <w:div w:id="44378436">
                                                                                              <w:marLeft w:val="0"/>
                                                                                              <w:marRight w:val="0"/>
                                                                                              <w:marTop w:val="0"/>
                                                                                              <w:marBottom w:val="0"/>
                                                                                              <w:divBdr>
                                                                                                <w:top w:val="none" w:sz="0" w:space="0" w:color="auto"/>
                                                                                                <w:left w:val="none" w:sz="0" w:space="0" w:color="auto"/>
                                                                                                <w:bottom w:val="none" w:sz="0" w:space="0" w:color="auto"/>
                                                                                                <w:right w:val="none" w:sz="0" w:space="0" w:color="auto"/>
                                                                                              </w:divBdr>
                                                                                            </w:div>
                                                                                          </w:divsChild>
                                                                                        </w:div>
                                                                                        <w:div w:id="639385093">
                                                                                          <w:marLeft w:val="0"/>
                                                                                          <w:marRight w:val="0"/>
                                                                                          <w:marTop w:val="0"/>
                                                                                          <w:marBottom w:val="0"/>
                                                                                          <w:divBdr>
                                                                                            <w:top w:val="none" w:sz="0" w:space="0" w:color="auto"/>
                                                                                            <w:left w:val="none" w:sz="0" w:space="0" w:color="auto"/>
                                                                                            <w:bottom w:val="none" w:sz="0" w:space="0" w:color="auto"/>
                                                                                            <w:right w:val="none" w:sz="0" w:space="0" w:color="auto"/>
                                                                                          </w:divBdr>
                                                                                          <w:divsChild>
                                                                                            <w:div w:id="537206580">
                                                                                              <w:marLeft w:val="0"/>
                                                                                              <w:marRight w:val="0"/>
                                                                                              <w:marTop w:val="0"/>
                                                                                              <w:marBottom w:val="0"/>
                                                                                              <w:divBdr>
                                                                                                <w:top w:val="none" w:sz="0" w:space="0" w:color="auto"/>
                                                                                                <w:left w:val="none" w:sz="0" w:space="0" w:color="auto"/>
                                                                                                <w:bottom w:val="none" w:sz="0" w:space="0" w:color="auto"/>
                                                                                                <w:right w:val="none" w:sz="0" w:space="0" w:color="auto"/>
                                                                                              </w:divBdr>
                                                                                            </w:div>
                                                                                            <w:div w:id="813838103">
                                                                                              <w:marLeft w:val="0"/>
                                                                                              <w:marRight w:val="0"/>
                                                                                              <w:marTop w:val="0"/>
                                                                                              <w:marBottom w:val="0"/>
                                                                                              <w:divBdr>
                                                                                                <w:top w:val="none" w:sz="0" w:space="0" w:color="auto"/>
                                                                                                <w:left w:val="none" w:sz="0" w:space="0" w:color="auto"/>
                                                                                                <w:bottom w:val="none" w:sz="0" w:space="0" w:color="auto"/>
                                                                                                <w:right w:val="none" w:sz="0" w:space="0" w:color="auto"/>
                                                                                              </w:divBdr>
                                                                                            </w:div>
                                                                                          </w:divsChild>
                                                                                        </w:div>
                                                                                        <w:div w:id="1025638878">
                                                                                          <w:marLeft w:val="0"/>
                                                                                          <w:marRight w:val="0"/>
                                                                                          <w:marTop w:val="0"/>
                                                                                          <w:marBottom w:val="0"/>
                                                                                          <w:divBdr>
                                                                                            <w:top w:val="none" w:sz="0" w:space="0" w:color="auto"/>
                                                                                            <w:left w:val="none" w:sz="0" w:space="0" w:color="auto"/>
                                                                                            <w:bottom w:val="none" w:sz="0" w:space="0" w:color="auto"/>
                                                                                            <w:right w:val="none" w:sz="0" w:space="0" w:color="auto"/>
                                                                                          </w:divBdr>
                                                                                          <w:divsChild>
                                                                                            <w:div w:id="1927030935">
                                                                                              <w:marLeft w:val="0"/>
                                                                                              <w:marRight w:val="0"/>
                                                                                              <w:marTop w:val="0"/>
                                                                                              <w:marBottom w:val="0"/>
                                                                                              <w:divBdr>
                                                                                                <w:top w:val="none" w:sz="0" w:space="0" w:color="auto"/>
                                                                                                <w:left w:val="none" w:sz="0" w:space="0" w:color="auto"/>
                                                                                                <w:bottom w:val="none" w:sz="0" w:space="0" w:color="auto"/>
                                                                                                <w:right w:val="none" w:sz="0" w:space="0" w:color="auto"/>
                                                                                              </w:divBdr>
                                                                                            </w:div>
                                                                                            <w:div w:id="1037001496">
                                                                                              <w:marLeft w:val="0"/>
                                                                                              <w:marRight w:val="0"/>
                                                                                              <w:marTop w:val="0"/>
                                                                                              <w:marBottom w:val="0"/>
                                                                                              <w:divBdr>
                                                                                                <w:top w:val="none" w:sz="0" w:space="0" w:color="auto"/>
                                                                                                <w:left w:val="none" w:sz="0" w:space="0" w:color="auto"/>
                                                                                                <w:bottom w:val="none" w:sz="0" w:space="0" w:color="auto"/>
                                                                                                <w:right w:val="none" w:sz="0" w:space="0" w:color="auto"/>
                                                                                              </w:divBdr>
                                                                                            </w:div>
                                                                                          </w:divsChild>
                                                                                        </w:div>
                                                                                        <w:div w:id="832452960">
                                                                                          <w:marLeft w:val="0"/>
                                                                                          <w:marRight w:val="0"/>
                                                                                          <w:marTop w:val="0"/>
                                                                                          <w:marBottom w:val="0"/>
                                                                                          <w:divBdr>
                                                                                            <w:top w:val="none" w:sz="0" w:space="0" w:color="auto"/>
                                                                                            <w:left w:val="none" w:sz="0" w:space="0" w:color="auto"/>
                                                                                            <w:bottom w:val="none" w:sz="0" w:space="0" w:color="auto"/>
                                                                                            <w:right w:val="none" w:sz="0" w:space="0" w:color="auto"/>
                                                                                          </w:divBdr>
                                                                                          <w:divsChild>
                                                                                            <w:div w:id="711611456">
                                                                                              <w:marLeft w:val="0"/>
                                                                                              <w:marRight w:val="0"/>
                                                                                              <w:marTop w:val="0"/>
                                                                                              <w:marBottom w:val="0"/>
                                                                                              <w:divBdr>
                                                                                                <w:top w:val="none" w:sz="0" w:space="0" w:color="auto"/>
                                                                                                <w:left w:val="none" w:sz="0" w:space="0" w:color="auto"/>
                                                                                                <w:bottom w:val="none" w:sz="0" w:space="0" w:color="auto"/>
                                                                                                <w:right w:val="none" w:sz="0" w:space="0" w:color="auto"/>
                                                                                              </w:divBdr>
                                                                                            </w:div>
                                                                                            <w:div w:id="111433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063152">
                                                                                      <w:marLeft w:val="0"/>
                                                                                      <w:marRight w:val="0"/>
                                                                                      <w:marTop w:val="0"/>
                                                                                      <w:marBottom w:val="0"/>
                                                                                      <w:divBdr>
                                                                                        <w:top w:val="none" w:sz="0" w:space="0" w:color="auto"/>
                                                                                        <w:left w:val="none" w:sz="0" w:space="0" w:color="auto"/>
                                                                                        <w:bottom w:val="none" w:sz="0" w:space="0" w:color="auto"/>
                                                                                        <w:right w:val="none" w:sz="0" w:space="0" w:color="auto"/>
                                                                                      </w:divBdr>
                                                                                      <w:divsChild>
                                                                                        <w:div w:id="892039893">
                                                                                          <w:marLeft w:val="0"/>
                                                                                          <w:marRight w:val="0"/>
                                                                                          <w:marTop w:val="0"/>
                                                                                          <w:marBottom w:val="0"/>
                                                                                          <w:divBdr>
                                                                                            <w:top w:val="none" w:sz="0" w:space="0" w:color="auto"/>
                                                                                            <w:left w:val="none" w:sz="0" w:space="0" w:color="auto"/>
                                                                                            <w:bottom w:val="none" w:sz="0" w:space="0" w:color="auto"/>
                                                                                            <w:right w:val="none" w:sz="0" w:space="0" w:color="auto"/>
                                                                                          </w:divBdr>
                                                                                        </w:div>
                                                                                        <w:div w:id="156917891">
                                                                                          <w:marLeft w:val="0"/>
                                                                                          <w:marRight w:val="0"/>
                                                                                          <w:marTop w:val="0"/>
                                                                                          <w:marBottom w:val="0"/>
                                                                                          <w:divBdr>
                                                                                            <w:top w:val="none" w:sz="0" w:space="0" w:color="auto"/>
                                                                                            <w:left w:val="none" w:sz="0" w:space="0" w:color="auto"/>
                                                                                            <w:bottom w:val="none" w:sz="0" w:space="0" w:color="auto"/>
                                                                                            <w:right w:val="none" w:sz="0" w:space="0" w:color="auto"/>
                                                                                          </w:divBdr>
                                                                                        </w:div>
                                                                                        <w:div w:id="621348586">
                                                                                          <w:marLeft w:val="0"/>
                                                                                          <w:marRight w:val="0"/>
                                                                                          <w:marTop w:val="0"/>
                                                                                          <w:marBottom w:val="0"/>
                                                                                          <w:divBdr>
                                                                                            <w:top w:val="none" w:sz="0" w:space="0" w:color="auto"/>
                                                                                            <w:left w:val="none" w:sz="0" w:space="0" w:color="auto"/>
                                                                                            <w:bottom w:val="none" w:sz="0" w:space="0" w:color="auto"/>
                                                                                            <w:right w:val="none" w:sz="0" w:space="0" w:color="auto"/>
                                                                                          </w:divBdr>
                                                                                        </w:div>
                                                                                        <w:div w:id="907615095">
                                                                                          <w:marLeft w:val="0"/>
                                                                                          <w:marRight w:val="0"/>
                                                                                          <w:marTop w:val="0"/>
                                                                                          <w:marBottom w:val="0"/>
                                                                                          <w:divBdr>
                                                                                            <w:top w:val="none" w:sz="0" w:space="0" w:color="auto"/>
                                                                                            <w:left w:val="none" w:sz="0" w:space="0" w:color="auto"/>
                                                                                            <w:bottom w:val="none" w:sz="0" w:space="0" w:color="auto"/>
                                                                                            <w:right w:val="none" w:sz="0" w:space="0" w:color="auto"/>
                                                                                          </w:divBdr>
                                                                                        </w:div>
                                                                                        <w:div w:id="682708933">
                                                                                          <w:marLeft w:val="0"/>
                                                                                          <w:marRight w:val="0"/>
                                                                                          <w:marTop w:val="0"/>
                                                                                          <w:marBottom w:val="0"/>
                                                                                          <w:divBdr>
                                                                                            <w:top w:val="none" w:sz="0" w:space="0" w:color="auto"/>
                                                                                            <w:left w:val="none" w:sz="0" w:space="0" w:color="auto"/>
                                                                                            <w:bottom w:val="none" w:sz="0" w:space="0" w:color="auto"/>
                                                                                            <w:right w:val="none" w:sz="0" w:space="0" w:color="auto"/>
                                                                                          </w:divBdr>
                                                                                        </w:div>
                                                                                        <w:div w:id="1364404774">
                                                                                          <w:marLeft w:val="0"/>
                                                                                          <w:marRight w:val="0"/>
                                                                                          <w:marTop w:val="0"/>
                                                                                          <w:marBottom w:val="0"/>
                                                                                          <w:divBdr>
                                                                                            <w:top w:val="none" w:sz="0" w:space="0" w:color="auto"/>
                                                                                            <w:left w:val="none" w:sz="0" w:space="0" w:color="auto"/>
                                                                                            <w:bottom w:val="none" w:sz="0" w:space="0" w:color="auto"/>
                                                                                            <w:right w:val="none" w:sz="0" w:space="0" w:color="auto"/>
                                                                                          </w:divBdr>
                                                                                        </w:div>
                                                                                        <w:div w:id="184907027">
                                                                                          <w:marLeft w:val="0"/>
                                                                                          <w:marRight w:val="0"/>
                                                                                          <w:marTop w:val="0"/>
                                                                                          <w:marBottom w:val="0"/>
                                                                                          <w:divBdr>
                                                                                            <w:top w:val="none" w:sz="0" w:space="0" w:color="auto"/>
                                                                                            <w:left w:val="none" w:sz="0" w:space="0" w:color="auto"/>
                                                                                            <w:bottom w:val="none" w:sz="0" w:space="0" w:color="auto"/>
                                                                                            <w:right w:val="none" w:sz="0" w:space="0" w:color="auto"/>
                                                                                          </w:divBdr>
                                                                                        </w:div>
                                                                                        <w:div w:id="98570829">
                                                                                          <w:marLeft w:val="0"/>
                                                                                          <w:marRight w:val="0"/>
                                                                                          <w:marTop w:val="0"/>
                                                                                          <w:marBottom w:val="0"/>
                                                                                          <w:divBdr>
                                                                                            <w:top w:val="none" w:sz="0" w:space="0" w:color="auto"/>
                                                                                            <w:left w:val="none" w:sz="0" w:space="0" w:color="auto"/>
                                                                                            <w:bottom w:val="none" w:sz="0" w:space="0" w:color="auto"/>
                                                                                            <w:right w:val="none" w:sz="0" w:space="0" w:color="auto"/>
                                                                                          </w:divBdr>
                                                                                        </w:div>
                                                                                        <w:div w:id="4909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810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6516">
                                                                  <w:marLeft w:val="0"/>
                                                                  <w:marRight w:val="0"/>
                                                                  <w:marTop w:val="0"/>
                                                                  <w:marBottom w:val="0"/>
                                                                  <w:divBdr>
                                                                    <w:top w:val="none" w:sz="0" w:space="0" w:color="auto"/>
                                                                    <w:left w:val="none" w:sz="0" w:space="0" w:color="auto"/>
                                                                    <w:bottom w:val="none" w:sz="0" w:space="0" w:color="auto"/>
                                                                    <w:right w:val="none" w:sz="0" w:space="0" w:color="auto"/>
                                                                  </w:divBdr>
                                                                  <w:divsChild>
                                                                    <w:div w:id="74013082">
                                                                      <w:marLeft w:val="0"/>
                                                                      <w:marRight w:val="0"/>
                                                                      <w:marTop w:val="0"/>
                                                                      <w:marBottom w:val="0"/>
                                                                      <w:divBdr>
                                                                        <w:top w:val="none" w:sz="0" w:space="0" w:color="auto"/>
                                                                        <w:left w:val="none" w:sz="0" w:space="0" w:color="auto"/>
                                                                        <w:bottom w:val="none" w:sz="0" w:space="0" w:color="auto"/>
                                                                        <w:right w:val="none" w:sz="0" w:space="0" w:color="auto"/>
                                                                      </w:divBdr>
                                                                      <w:divsChild>
                                                                        <w:div w:id="1222910652">
                                                                          <w:marLeft w:val="0"/>
                                                                          <w:marRight w:val="0"/>
                                                                          <w:marTop w:val="0"/>
                                                                          <w:marBottom w:val="0"/>
                                                                          <w:divBdr>
                                                                            <w:top w:val="none" w:sz="0" w:space="0" w:color="auto"/>
                                                                            <w:left w:val="none" w:sz="0" w:space="0" w:color="auto"/>
                                                                            <w:bottom w:val="none" w:sz="0" w:space="0" w:color="auto"/>
                                                                            <w:right w:val="none" w:sz="0" w:space="0" w:color="auto"/>
                                                                          </w:divBdr>
                                                                          <w:divsChild>
                                                                            <w:div w:id="1599172457">
                                                                              <w:marLeft w:val="0"/>
                                                                              <w:marRight w:val="0"/>
                                                                              <w:marTop w:val="0"/>
                                                                              <w:marBottom w:val="0"/>
                                                                              <w:divBdr>
                                                                                <w:top w:val="none" w:sz="0" w:space="0" w:color="auto"/>
                                                                                <w:left w:val="none" w:sz="0" w:space="0" w:color="auto"/>
                                                                                <w:bottom w:val="none" w:sz="0" w:space="0" w:color="auto"/>
                                                                                <w:right w:val="none" w:sz="0" w:space="0" w:color="auto"/>
                                                                              </w:divBdr>
                                                                              <w:divsChild>
                                                                                <w:div w:id="1371493586">
                                                                                  <w:marLeft w:val="0"/>
                                                                                  <w:marRight w:val="0"/>
                                                                                  <w:marTop w:val="0"/>
                                                                                  <w:marBottom w:val="0"/>
                                                                                  <w:divBdr>
                                                                                    <w:top w:val="none" w:sz="0" w:space="0" w:color="auto"/>
                                                                                    <w:left w:val="none" w:sz="0" w:space="0" w:color="auto"/>
                                                                                    <w:bottom w:val="none" w:sz="0" w:space="0" w:color="auto"/>
                                                                                    <w:right w:val="none" w:sz="0" w:space="0" w:color="auto"/>
                                                                                  </w:divBdr>
                                                                                </w:div>
                                                                                <w:div w:id="404188584">
                                                                                  <w:marLeft w:val="0"/>
                                                                                  <w:marRight w:val="0"/>
                                                                                  <w:marTop w:val="0"/>
                                                                                  <w:marBottom w:val="0"/>
                                                                                  <w:divBdr>
                                                                                    <w:top w:val="none" w:sz="0" w:space="0" w:color="auto"/>
                                                                                    <w:left w:val="none" w:sz="0" w:space="0" w:color="auto"/>
                                                                                    <w:bottom w:val="none" w:sz="0" w:space="0" w:color="auto"/>
                                                                                    <w:right w:val="none" w:sz="0" w:space="0" w:color="auto"/>
                                                                                  </w:divBdr>
                                                                                  <w:divsChild>
                                                                                    <w:div w:id="642347339">
                                                                                      <w:marLeft w:val="0"/>
                                                                                      <w:marRight w:val="0"/>
                                                                                      <w:marTop w:val="0"/>
                                                                                      <w:marBottom w:val="0"/>
                                                                                      <w:divBdr>
                                                                                        <w:top w:val="none" w:sz="0" w:space="0" w:color="auto"/>
                                                                                        <w:left w:val="none" w:sz="0" w:space="0" w:color="auto"/>
                                                                                        <w:bottom w:val="none" w:sz="0" w:space="0" w:color="auto"/>
                                                                                        <w:right w:val="none" w:sz="0" w:space="0" w:color="auto"/>
                                                                                      </w:divBdr>
                                                                                      <w:divsChild>
                                                                                        <w:div w:id="859321575">
                                                                                          <w:marLeft w:val="0"/>
                                                                                          <w:marRight w:val="0"/>
                                                                                          <w:marTop w:val="0"/>
                                                                                          <w:marBottom w:val="0"/>
                                                                                          <w:divBdr>
                                                                                            <w:top w:val="none" w:sz="0" w:space="0" w:color="auto"/>
                                                                                            <w:left w:val="none" w:sz="0" w:space="0" w:color="auto"/>
                                                                                            <w:bottom w:val="none" w:sz="0" w:space="0" w:color="auto"/>
                                                                                            <w:right w:val="none" w:sz="0" w:space="0" w:color="auto"/>
                                                                                          </w:divBdr>
                                                                                          <w:divsChild>
                                                                                            <w:div w:id="508184305">
                                                                                              <w:marLeft w:val="0"/>
                                                                                              <w:marRight w:val="0"/>
                                                                                              <w:marTop w:val="0"/>
                                                                                              <w:marBottom w:val="0"/>
                                                                                              <w:divBdr>
                                                                                                <w:top w:val="none" w:sz="0" w:space="0" w:color="auto"/>
                                                                                                <w:left w:val="none" w:sz="0" w:space="0" w:color="auto"/>
                                                                                                <w:bottom w:val="none" w:sz="0" w:space="0" w:color="auto"/>
                                                                                                <w:right w:val="none" w:sz="0" w:space="0" w:color="auto"/>
                                                                                              </w:divBdr>
                                                                                              <w:divsChild>
                                                                                                <w:div w:id="660013273">
                                                                                                  <w:marLeft w:val="0"/>
                                                                                                  <w:marRight w:val="0"/>
                                                                                                  <w:marTop w:val="0"/>
                                                                                                  <w:marBottom w:val="0"/>
                                                                                                  <w:divBdr>
                                                                                                    <w:top w:val="none" w:sz="0" w:space="0" w:color="auto"/>
                                                                                                    <w:left w:val="none" w:sz="0" w:space="0" w:color="auto"/>
                                                                                                    <w:bottom w:val="none" w:sz="0" w:space="0" w:color="auto"/>
                                                                                                    <w:right w:val="none" w:sz="0" w:space="0" w:color="auto"/>
                                                                                                  </w:divBdr>
                                                                                                  <w:divsChild>
                                                                                                    <w:div w:id="648828972">
                                                                                                      <w:marLeft w:val="0"/>
                                                                                                      <w:marRight w:val="0"/>
                                                                                                      <w:marTop w:val="0"/>
                                                                                                      <w:marBottom w:val="0"/>
                                                                                                      <w:divBdr>
                                                                                                        <w:top w:val="none" w:sz="0" w:space="0" w:color="auto"/>
                                                                                                        <w:left w:val="none" w:sz="0" w:space="0" w:color="auto"/>
                                                                                                        <w:bottom w:val="none" w:sz="0" w:space="0" w:color="auto"/>
                                                                                                        <w:right w:val="none" w:sz="0" w:space="0" w:color="auto"/>
                                                                                                      </w:divBdr>
                                                                                                    </w:div>
                                                                                                    <w:div w:id="112605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275865">
                                                                                      <w:marLeft w:val="0"/>
                                                                                      <w:marRight w:val="0"/>
                                                                                      <w:marTop w:val="0"/>
                                                                                      <w:marBottom w:val="0"/>
                                                                                      <w:divBdr>
                                                                                        <w:top w:val="none" w:sz="0" w:space="0" w:color="auto"/>
                                                                                        <w:left w:val="none" w:sz="0" w:space="0" w:color="auto"/>
                                                                                        <w:bottom w:val="none" w:sz="0" w:space="0" w:color="auto"/>
                                                                                        <w:right w:val="none" w:sz="0" w:space="0" w:color="auto"/>
                                                                                      </w:divBdr>
                                                                                      <w:divsChild>
                                                                                        <w:div w:id="1630160128">
                                                                                          <w:marLeft w:val="0"/>
                                                                                          <w:marRight w:val="0"/>
                                                                                          <w:marTop w:val="0"/>
                                                                                          <w:marBottom w:val="0"/>
                                                                                          <w:divBdr>
                                                                                            <w:top w:val="none" w:sz="0" w:space="0" w:color="auto"/>
                                                                                            <w:left w:val="none" w:sz="0" w:space="0" w:color="auto"/>
                                                                                            <w:bottom w:val="none" w:sz="0" w:space="0" w:color="auto"/>
                                                                                            <w:right w:val="none" w:sz="0" w:space="0" w:color="auto"/>
                                                                                          </w:divBdr>
                                                                                          <w:divsChild>
                                                                                            <w:div w:id="1783183890">
                                                                                              <w:marLeft w:val="0"/>
                                                                                              <w:marRight w:val="0"/>
                                                                                              <w:marTop w:val="0"/>
                                                                                              <w:marBottom w:val="0"/>
                                                                                              <w:divBdr>
                                                                                                <w:top w:val="none" w:sz="0" w:space="0" w:color="auto"/>
                                                                                                <w:left w:val="none" w:sz="0" w:space="0" w:color="auto"/>
                                                                                                <w:bottom w:val="none" w:sz="0" w:space="0" w:color="auto"/>
                                                                                                <w:right w:val="none" w:sz="0" w:space="0" w:color="auto"/>
                                                                                              </w:divBdr>
                                                                                              <w:divsChild>
                                                                                                <w:div w:id="1453015784">
                                                                                                  <w:marLeft w:val="0"/>
                                                                                                  <w:marRight w:val="0"/>
                                                                                                  <w:marTop w:val="0"/>
                                                                                                  <w:marBottom w:val="0"/>
                                                                                                  <w:divBdr>
                                                                                                    <w:top w:val="none" w:sz="0" w:space="0" w:color="auto"/>
                                                                                                    <w:left w:val="none" w:sz="0" w:space="0" w:color="auto"/>
                                                                                                    <w:bottom w:val="none" w:sz="0" w:space="0" w:color="auto"/>
                                                                                                    <w:right w:val="none" w:sz="0" w:space="0" w:color="auto"/>
                                                                                                  </w:divBdr>
                                                                                                  <w:divsChild>
                                                                                                    <w:div w:id="1890410112">
                                                                                                      <w:marLeft w:val="0"/>
                                                                                                      <w:marRight w:val="0"/>
                                                                                                      <w:marTop w:val="0"/>
                                                                                                      <w:marBottom w:val="0"/>
                                                                                                      <w:divBdr>
                                                                                                        <w:top w:val="none" w:sz="0" w:space="0" w:color="auto"/>
                                                                                                        <w:left w:val="none" w:sz="0" w:space="0" w:color="auto"/>
                                                                                                        <w:bottom w:val="none" w:sz="0" w:space="0" w:color="auto"/>
                                                                                                        <w:right w:val="none" w:sz="0" w:space="0" w:color="auto"/>
                                                                                                      </w:divBdr>
                                                                                                    </w:div>
                                                                                                    <w:div w:id="19049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345397">
                                                                                      <w:marLeft w:val="0"/>
                                                                                      <w:marRight w:val="0"/>
                                                                                      <w:marTop w:val="0"/>
                                                                                      <w:marBottom w:val="0"/>
                                                                                      <w:divBdr>
                                                                                        <w:top w:val="none" w:sz="0" w:space="0" w:color="auto"/>
                                                                                        <w:left w:val="none" w:sz="0" w:space="0" w:color="auto"/>
                                                                                        <w:bottom w:val="none" w:sz="0" w:space="0" w:color="auto"/>
                                                                                        <w:right w:val="none" w:sz="0" w:space="0" w:color="auto"/>
                                                                                      </w:divBdr>
                                                                                      <w:divsChild>
                                                                                        <w:div w:id="340671365">
                                                                                          <w:marLeft w:val="0"/>
                                                                                          <w:marRight w:val="0"/>
                                                                                          <w:marTop w:val="0"/>
                                                                                          <w:marBottom w:val="0"/>
                                                                                          <w:divBdr>
                                                                                            <w:top w:val="none" w:sz="0" w:space="0" w:color="auto"/>
                                                                                            <w:left w:val="none" w:sz="0" w:space="0" w:color="auto"/>
                                                                                            <w:bottom w:val="none" w:sz="0" w:space="0" w:color="auto"/>
                                                                                            <w:right w:val="none" w:sz="0" w:space="0" w:color="auto"/>
                                                                                          </w:divBdr>
                                                                                          <w:divsChild>
                                                                                            <w:div w:id="658728094">
                                                                                              <w:marLeft w:val="0"/>
                                                                                              <w:marRight w:val="0"/>
                                                                                              <w:marTop w:val="0"/>
                                                                                              <w:marBottom w:val="0"/>
                                                                                              <w:divBdr>
                                                                                                <w:top w:val="none" w:sz="0" w:space="0" w:color="auto"/>
                                                                                                <w:left w:val="none" w:sz="0" w:space="0" w:color="auto"/>
                                                                                                <w:bottom w:val="none" w:sz="0" w:space="0" w:color="auto"/>
                                                                                                <w:right w:val="none" w:sz="0" w:space="0" w:color="auto"/>
                                                                                              </w:divBdr>
                                                                                              <w:divsChild>
                                                                                                <w:div w:id="1375618197">
                                                                                                  <w:marLeft w:val="0"/>
                                                                                                  <w:marRight w:val="0"/>
                                                                                                  <w:marTop w:val="0"/>
                                                                                                  <w:marBottom w:val="0"/>
                                                                                                  <w:divBdr>
                                                                                                    <w:top w:val="none" w:sz="0" w:space="0" w:color="auto"/>
                                                                                                    <w:left w:val="none" w:sz="0" w:space="0" w:color="auto"/>
                                                                                                    <w:bottom w:val="none" w:sz="0" w:space="0" w:color="auto"/>
                                                                                                    <w:right w:val="none" w:sz="0" w:space="0" w:color="auto"/>
                                                                                                  </w:divBdr>
                                                                                                  <w:divsChild>
                                                                                                    <w:div w:id="551501700">
                                                                                                      <w:marLeft w:val="0"/>
                                                                                                      <w:marRight w:val="0"/>
                                                                                                      <w:marTop w:val="0"/>
                                                                                                      <w:marBottom w:val="0"/>
                                                                                                      <w:divBdr>
                                                                                                        <w:top w:val="none" w:sz="0" w:space="0" w:color="auto"/>
                                                                                                        <w:left w:val="none" w:sz="0" w:space="0" w:color="auto"/>
                                                                                                        <w:bottom w:val="none" w:sz="0" w:space="0" w:color="auto"/>
                                                                                                        <w:right w:val="none" w:sz="0" w:space="0" w:color="auto"/>
                                                                                                      </w:divBdr>
                                                                                                    </w:div>
                                                                                                    <w:div w:id="9125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8239139">
                                                                                  <w:marLeft w:val="0"/>
                                                                                  <w:marRight w:val="0"/>
                                                                                  <w:marTop w:val="0"/>
                                                                                  <w:marBottom w:val="0"/>
                                                                                  <w:divBdr>
                                                                                    <w:top w:val="none" w:sz="0" w:space="0" w:color="auto"/>
                                                                                    <w:left w:val="none" w:sz="0" w:space="0" w:color="auto"/>
                                                                                    <w:bottom w:val="none" w:sz="0" w:space="0" w:color="auto"/>
                                                                                    <w:right w:val="none" w:sz="0" w:space="0" w:color="auto"/>
                                                                                  </w:divBdr>
                                                                                  <w:divsChild>
                                                                                    <w:div w:id="1997299413">
                                                                                      <w:marLeft w:val="0"/>
                                                                                      <w:marRight w:val="0"/>
                                                                                      <w:marTop w:val="0"/>
                                                                                      <w:marBottom w:val="0"/>
                                                                                      <w:divBdr>
                                                                                        <w:top w:val="none" w:sz="0" w:space="0" w:color="auto"/>
                                                                                        <w:left w:val="none" w:sz="0" w:space="0" w:color="auto"/>
                                                                                        <w:bottom w:val="none" w:sz="0" w:space="0" w:color="auto"/>
                                                                                        <w:right w:val="none" w:sz="0" w:space="0" w:color="auto"/>
                                                                                      </w:divBdr>
                                                                                      <w:divsChild>
                                                                                        <w:div w:id="640617332">
                                                                                          <w:marLeft w:val="0"/>
                                                                                          <w:marRight w:val="0"/>
                                                                                          <w:marTop w:val="0"/>
                                                                                          <w:marBottom w:val="0"/>
                                                                                          <w:divBdr>
                                                                                            <w:top w:val="none" w:sz="0" w:space="0" w:color="auto"/>
                                                                                            <w:left w:val="none" w:sz="0" w:space="0" w:color="auto"/>
                                                                                            <w:bottom w:val="none" w:sz="0" w:space="0" w:color="auto"/>
                                                                                            <w:right w:val="none" w:sz="0" w:space="0" w:color="auto"/>
                                                                                          </w:divBdr>
                                                                                          <w:divsChild>
                                                                                            <w:div w:id="1648969257">
                                                                                              <w:marLeft w:val="0"/>
                                                                                              <w:marRight w:val="0"/>
                                                                                              <w:marTop w:val="0"/>
                                                                                              <w:marBottom w:val="0"/>
                                                                                              <w:divBdr>
                                                                                                <w:top w:val="none" w:sz="0" w:space="0" w:color="auto"/>
                                                                                                <w:left w:val="none" w:sz="0" w:space="0" w:color="auto"/>
                                                                                                <w:bottom w:val="none" w:sz="0" w:space="0" w:color="auto"/>
                                                                                                <w:right w:val="none" w:sz="0" w:space="0" w:color="auto"/>
                                                                                              </w:divBdr>
                                                                                              <w:divsChild>
                                                                                                <w:div w:id="824516943">
                                                                                                  <w:marLeft w:val="0"/>
                                                                                                  <w:marRight w:val="0"/>
                                                                                                  <w:marTop w:val="0"/>
                                                                                                  <w:marBottom w:val="0"/>
                                                                                                  <w:divBdr>
                                                                                                    <w:top w:val="none" w:sz="0" w:space="0" w:color="auto"/>
                                                                                                    <w:left w:val="none" w:sz="0" w:space="0" w:color="auto"/>
                                                                                                    <w:bottom w:val="none" w:sz="0" w:space="0" w:color="auto"/>
                                                                                                    <w:right w:val="none" w:sz="0" w:space="0" w:color="auto"/>
                                                                                                  </w:divBdr>
                                                                                                  <w:divsChild>
                                                                                                    <w:div w:id="1974483833">
                                                                                                      <w:marLeft w:val="0"/>
                                                                                                      <w:marRight w:val="0"/>
                                                                                                      <w:marTop w:val="0"/>
                                                                                                      <w:marBottom w:val="0"/>
                                                                                                      <w:divBdr>
                                                                                                        <w:top w:val="none" w:sz="0" w:space="0" w:color="auto"/>
                                                                                                        <w:left w:val="none" w:sz="0" w:space="0" w:color="auto"/>
                                                                                                        <w:bottom w:val="none" w:sz="0" w:space="0" w:color="auto"/>
                                                                                                        <w:right w:val="none" w:sz="0" w:space="0" w:color="auto"/>
                                                                                                      </w:divBdr>
                                                                                                    </w:div>
                                                                                                    <w:div w:id="1165512330">
                                                                                                      <w:marLeft w:val="0"/>
                                                                                                      <w:marRight w:val="0"/>
                                                                                                      <w:marTop w:val="0"/>
                                                                                                      <w:marBottom w:val="0"/>
                                                                                                      <w:divBdr>
                                                                                                        <w:top w:val="none" w:sz="0" w:space="0" w:color="auto"/>
                                                                                                        <w:left w:val="none" w:sz="0" w:space="0" w:color="auto"/>
                                                                                                        <w:bottom w:val="none" w:sz="0" w:space="0" w:color="auto"/>
                                                                                                        <w:right w:val="none" w:sz="0" w:space="0" w:color="auto"/>
                                                                                                      </w:divBdr>
                                                                                                      <w:divsChild>
                                                                                                        <w:div w:id="66212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168319">
                                                                                      <w:marLeft w:val="0"/>
                                                                                      <w:marRight w:val="0"/>
                                                                                      <w:marTop w:val="0"/>
                                                                                      <w:marBottom w:val="0"/>
                                                                                      <w:divBdr>
                                                                                        <w:top w:val="none" w:sz="0" w:space="0" w:color="auto"/>
                                                                                        <w:left w:val="none" w:sz="0" w:space="0" w:color="auto"/>
                                                                                        <w:bottom w:val="none" w:sz="0" w:space="0" w:color="auto"/>
                                                                                        <w:right w:val="none" w:sz="0" w:space="0" w:color="auto"/>
                                                                                      </w:divBdr>
                                                                                      <w:divsChild>
                                                                                        <w:div w:id="1129474087">
                                                                                          <w:marLeft w:val="0"/>
                                                                                          <w:marRight w:val="0"/>
                                                                                          <w:marTop w:val="0"/>
                                                                                          <w:marBottom w:val="0"/>
                                                                                          <w:divBdr>
                                                                                            <w:top w:val="none" w:sz="0" w:space="0" w:color="auto"/>
                                                                                            <w:left w:val="none" w:sz="0" w:space="0" w:color="auto"/>
                                                                                            <w:bottom w:val="none" w:sz="0" w:space="0" w:color="auto"/>
                                                                                            <w:right w:val="none" w:sz="0" w:space="0" w:color="auto"/>
                                                                                          </w:divBdr>
                                                                                          <w:divsChild>
                                                                                            <w:div w:id="223299137">
                                                                                              <w:marLeft w:val="0"/>
                                                                                              <w:marRight w:val="0"/>
                                                                                              <w:marTop w:val="0"/>
                                                                                              <w:marBottom w:val="0"/>
                                                                                              <w:divBdr>
                                                                                                <w:top w:val="none" w:sz="0" w:space="0" w:color="auto"/>
                                                                                                <w:left w:val="none" w:sz="0" w:space="0" w:color="auto"/>
                                                                                                <w:bottom w:val="none" w:sz="0" w:space="0" w:color="auto"/>
                                                                                                <w:right w:val="none" w:sz="0" w:space="0" w:color="auto"/>
                                                                                              </w:divBdr>
                                                                                              <w:divsChild>
                                                                                                <w:div w:id="1762141530">
                                                                                                  <w:marLeft w:val="0"/>
                                                                                                  <w:marRight w:val="0"/>
                                                                                                  <w:marTop w:val="0"/>
                                                                                                  <w:marBottom w:val="0"/>
                                                                                                  <w:divBdr>
                                                                                                    <w:top w:val="none" w:sz="0" w:space="0" w:color="auto"/>
                                                                                                    <w:left w:val="none" w:sz="0" w:space="0" w:color="auto"/>
                                                                                                    <w:bottom w:val="none" w:sz="0" w:space="0" w:color="auto"/>
                                                                                                    <w:right w:val="none" w:sz="0" w:space="0" w:color="auto"/>
                                                                                                  </w:divBdr>
                                                                                                  <w:divsChild>
                                                                                                    <w:div w:id="1086612869">
                                                                                                      <w:marLeft w:val="0"/>
                                                                                                      <w:marRight w:val="0"/>
                                                                                                      <w:marTop w:val="0"/>
                                                                                                      <w:marBottom w:val="0"/>
                                                                                                      <w:divBdr>
                                                                                                        <w:top w:val="none" w:sz="0" w:space="0" w:color="auto"/>
                                                                                                        <w:left w:val="none" w:sz="0" w:space="0" w:color="auto"/>
                                                                                                        <w:bottom w:val="none" w:sz="0" w:space="0" w:color="auto"/>
                                                                                                        <w:right w:val="none" w:sz="0" w:space="0" w:color="auto"/>
                                                                                                      </w:divBdr>
                                                                                                    </w:div>
                                                                                                    <w:div w:id="732653635">
                                                                                                      <w:marLeft w:val="0"/>
                                                                                                      <w:marRight w:val="0"/>
                                                                                                      <w:marTop w:val="0"/>
                                                                                                      <w:marBottom w:val="0"/>
                                                                                                      <w:divBdr>
                                                                                                        <w:top w:val="none" w:sz="0" w:space="0" w:color="auto"/>
                                                                                                        <w:left w:val="none" w:sz="0" w:space="0" w:color="auto"/>
                                                                                                        <w:bottom w:val="none" w:sz="0" w:space="0" w:color="auto"/>
                                                                                                        <w:right w:val="none" w:sz="0" w:space="0" w:color="auto"/>
                                                                                                      </w:divBdr>
                                                                                                      <w:divsChild>
                                                                                                        <w:div w:id="106587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89348">
                                                                                  <w:marLeft w:val="0"/>
                                                                                  <w:marRight w:val="0"/>
                                                                                  <w:marTop w:val="0"/>
                                                                                  <w:marBottom w:val="0"/>
                                                                                  <w:divBdr>
                                                                                    <w:top w:val="none" w:sz="0" w:space="0" w:color="auto"/>
                                                                                    <w:left w:val="none" w:sz="0" w:space="0" w:color="auto"/>
                                                                                    <w:bottom w:val="none" w:sz="0" w:space="0" w:color="auto"/>
                                                                                    <w:right w:val="none" w:sz="0" w:space="0" w:color="auto"/>
                                                                                  </w:divBdr>
                                                                                  <w:divsChild>
                                                                                    <w:div w:id="1086881454">
                                                                                      <w:marLeft w:val="0"/>
                                                                                      <w:marRight w:val="0"/>
                                                                                      <w:marTop w:val="0"/>
                                                                                      <w:marBottom w:val="0"/>
                                                                                      <w:divBdr>
                                                                                        <w:top w:val="none" w:sz="0" w:space="0" w:color="auto"/>
                                                                                        <w:left w:val="none" w:sz="0" w:space="0" w:color="auto"/>
                                                                                        <w:bottom w:val="none" w:sz="0" w:space="0" w:color="auto"/>
                                                                                        <w:right w:val="none" w:sz="0" w:space="0" w:color="auto"/>
                                                                                      </w:divBdr>
                                                                                      <w:divsChild>
                                                                                        <w:div w:id="1450467113">
                                                                                          <w:marLeft w:val="0"/>
                                                                                          <w:marRight w:val="0"/>
                                                                                          <w:marTop w:val="0"/>
                                                                                          <w:marBottom w:val="0"/>
                                                                                          <w:divBdr>
                                                                                            <w:top w:val="none" w:sz="0" w:space="0" w:color="auto"/>
                                                                                            <w:left w:val="none" w:sz="0" w:space="0" w:color="auto"/>
                                                                                            <w:bottom w:val="none" w:sz="0" w:space="0" w:color="auto"/>
                                                                                            <w:right w:val="none" w:sz="0" w:space="0" w:color="auto"/>
                                                                                          </w:divBdr>
                                                                                          <w:divsChild>
                                                                                            <w:div w:id="126045535">
                                                                                              <w:marLeft w:val="0"/>
                                                                                              <w:marRight w:val="0"/>
                                                                                              <w:marTop w:val="0"/>
                                                                                              <w:marBottom w:val="0"/>
                                                                                              <w:divBdr>
                                                                                                <w:top w:val="none" w:sz="0" w:space="0" w:color="auto"/>
                                                                                                <w:left w:val="none" w:sz="0" w:space="0" w:color="auto"/>
                                                                                                <w:bottom w:val="none" w:sz="0" w:space="0" w:color="auto"/>
                                                                                                <w:right w:val="none" w:sz="0" w:space="0" w:color="auto"/>
                                                                                              </w:divBdr>
                                                                                              <w:divsChild>
                                                                                                <w:div w:id="1867910755">
                                                                                                  <w:marLeft w:val="0"/>
                                                                                                  <w:marRight w:val="0"/>
                                                                                                  <w:marTop w:val="0"/>
                                                                                                  <w:marBottom w:val="0"/>
                                                                                                  <w:divBdr>
                                                                                                    <w:top w:val="none" w:sz="0" w:space="0" w:color="auto"/>
                                                                                                    <w:left w:val="none" w:sz="0" w:space="0" w:color="auto"/>
                                                                                                    <w:bottom w:val="none" w:sz="0" w:space="0" w:color="auto"/>
                                                                                                    <w:right w:val="none" w:sz="0" w:space="0" w:color="auto"/>
                                                                                                  </w:divBdr>
                                                                                                  <w:divsChild>
                                                                                                    <w:div w:id="990713015">
                                                                                                      <w:marLeft w:val="0"/>
                                                                                                      <w:marRight w:val="0"/>
                                                                                                      <w:marTop w:val="0"/>
                                                                                                      <w:marBottom w:val="0"/>
                                                                                                      <w:divBdr>
                                                                                                        <w:top w:val="none" w:sz="0" w:space="0" w:color="auto"/>
                                                                                                        <w:left w:val="none" w:sz="0" w:space="0" w:color="auto"/>
                                                                                                        <w:bottom w:val="none" w:sz="0" w:space="0" w:color="auto"/>
                                                                                                        <w:right w:val="none" w:sz="0" w:space="0" w:color="auto"/>
                                                                                                      </w:divBdr>
                                                                                                    </w:div>
                                                                                                    <w:div w:id="1901944788">
                                                                                                      <w:marLeft w:val="0"/>
                                                                                                      <w:marRight w:val="0"/>
                                                                                                      <w:marTop w:val="0"/>
                                                                                                      <w:marBottom w:val="0"/>
                                                                                                      <w:divBdr>
                                                                                                        <w:top w:val="none" w:sz="0" w:space="0" w:color="auto"/>
                                                                                                        <w:left w:val="none" w:sz="0" w:space="0" w:color="auto"/>
                                                                                                        <w:bottom w:val="none" w:sz="0" w:space="0" w:color="auto"/>
                                                                                                        <w:right w:val="none" w:sz="0" w:space="0" w:color="auto"/>
                                                                                                      </w:divBdr>
                                                                                                      <w:divsChild>
                                                                                                        <w:div w:id="76723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1042391">
                                                                          <w:marLeft w:val="0"/>
                                                                          <w:marRight w:val="0"/>
                                                                          <w:marTop w:val="0"/>
                                                                          <w:marBottom w:val="0"/>
                                                                          <w:divBdr>
                                                                            <w:top w:val="none" w:sz="0" w:space="0" w:color="auto"/>
                                                                            <w:left w:val="none" w:sz="0" w:space="0" w:color="auto"/>
                                                                            <w:bottom w:val="none" w:sz="0" w:space="0" w:color="auto"/>
                                                                            <w:right w:val="none" w:sz="0" w:space="0" w:color="auto"/>
                                                                          </w:divBdr>
                                                                          <w:divsChild>
                                                                            <w:div w:id="31106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59295898">
                  <w:marLeft w:val="0"/>
                  <w:marRight w:val="0"/>
                  <w:marTop w:val="0"/>
                  <w:marBottom w:val="0"/>
                  <w:divBdr>
                    <w:top w:val="none" w:sz="0" w:space="0" w:color="auto"/>
                    <w:left w:val="none" w:sz="0" w:space="0" w:color="auto"/>
                    <w:bottom w:val="none" w:sz="0" w:space="0" w:color="auto"/>
                    <w:right w:val="none" w:sz="0" w:space="0" w:color="auto"/>
                  </w:divBdr>
                  <w:divsChild>
                    <w:div w:id="1182351707">
                      <w:marLeft w:val="0"/>
                      <w:marRight w:val="0"/>
                      <w:marTop w:val="0"/>
                      <w:marBottom w:val="0"/>
                      <w:divBdr>
                        <w:top w:val="none" w:sz="0" w:space="0" w:color="auto"/>
                        <w:left w:val="none" w:sz="0" w:space="0" w:color="auto"/>
                        <w:bottom w:val="none" w:sz="0" w:space="0" w:color="auto"/>
                        <w:right w:val="none" w:sz="0" w:space="0" w:color="auto"/>
                      </w:divBdr>
                      <w:divsChild>
                        <w:div w:id="621613727">
                          <w:marLeft w:val="0"/>
                          <w:marRight w:val="0"/>
                          <w:marTop w:val="0"/>
                          <w:marBottom w:val="0"/>
                          <w:divBdr>
                            <w:top w:val="none" w:sz="0" w:space="0" w:color="auto"/>
                            <w:left w:val="none" w:sz="0" w:space="0" w:color="auto"/>
                            <w:bottom w:val="none" w:sz="0" w:space="0" w:color="auto"/>
                            <w:right w:val="none" w:sz="0" w:space="0" w:color="auto"/>
                          </w:divBdr>
                          <w:divsChild>
                            <w:div w:id="1414858380">
                              <w:marLeft w:val="0"/>
                              <w:marRight w:val="0"/>
                              <w:marTop w:val="0"/>
                              <w:marBottom w:val="0"/>
                              <w:divBdr>
                                <w:top w:val="none" w:sz="0" w:space="0" w:color="auto"/>
                                <w:left w:val="none" w:sz="0" w:space="0" w:color="auto"/>
                                <w:bottom w:val="none" w:sz="0" w:space="0" w:color="auto"/>
                                <w:right w:val="none" w:sz="0" w:space="0" w:color="auto"/>
                              </w:divBdr>
                            </w:div>
                          </w:divsChild>
                        </w:div>
                        <w:div w:id="1165971841">
                          <w:marLeft w:val="0"/>
                          <w:marRight w:val="0"/>
                          <w:marTop w:val="0"/>
                          <w:marBottom w:val="0"/>
                          <w:divBdr>
                            <w:top w:val="none" w:sz="0" w:space="0" w:color="auto"/>
                            <w:left w:val="none" w:sz="0" w:space="0" w:color="auto"/>
                            <w:bottom w:val="none" w:sz="0" w:space="0" w:color="auto"/>
                            <w:right w:val="none" w:sz="0" w:space="0" w:color="auto"/>
                          </w:divBdr>
                          <w:divsChild>
                            <w:div w:id="1597589921">
                              <w:marLeft w:val="0"/>
                              <w:marRight w:val="0"/>
                              <w:marTop w:val="0"/>
                              <w:marBottom w:val="0"/>
                              <w:divBdr>
                                <w:top w:val="none" w:sz="0" w:space="0" w:color="auto"/>
                                <w:left w:val="none" w:sz="0" w:space="0" w:color="auto"/>
                                <w:bottom w:val="none" w:sz="0" w:space="0" w:color="auto"/>
                                <w:right w:val="none" w:sz="0" w:space="0" w:color="auto"/>
                              </w:divBdr>
                            </w:div>
                          </w:divsChild>
                        </w:div>
                        <w:div w:id="1368407207">
                          <w:marLeft w:val="0"/>
                          <w:marRight w:val="0"/>
                          <w:marTop w:val="0"/>
                          <w:marBottom w:val="0"/>
                          <w:divBdr>
                            <w:top w:val="none" w:sz="0" w:space="0" w:color="auto"/>
                            <w:left w:val="none" w:sz="0" w:space="0" w:color="auto"/>
                            <w:bottom w:val="none" w:sz="0" w:space="0" w:color="auto"/>
                            <w:right w:val="none" w:sz="0" w:space="0" w:color="auto"/>
                          </w:divBdr>
                          <w:divsChild>
                            <w:div w:id="1401707558">
                              <w:marLeft w:val="0"/>
                              <w:marRight w:val="0"/>
                              <w:marTop w:val="0"/>
                              <w:marBottom w:val="0"/>
                              <w:divBdr>
                                <w:top w:val="none" w:sz="0" w:space="0" w:color="auto"/>
                                <w:left w:val="none" w:sz="0" w:space="0" w:color="auto"/>
                                <w:bottom w:val="none" w:sz="0" w:space="0" w:color="auto"/>
                                <w:right w:val="none" w:sz="0" w:space="0" w:color="auto"/>
                              </w:divBdr>
                            </w:div>
                          </w:divsChild>
                        </w:div>
                        <w:div w:id="170802768">
                          <w:marLeft w:val="0"/>
                          <w:marRight w:val="0"/>
                          <w:marTop w:val="0"/>
                          <w:marBottom w:val="0"/>
                          <w:divBdr>
                            <w:top w:val="none" w:sz="0" w:space="0" w:color="auto"/>
                            <w:left w:val="none" w:sz="0" w:space="0" w:color="auto"/>
                            <w:bottom w:val="none" w:sz="0" w:space="0" w:color="auto"/>
                            <w:right w:val="none" w:sz="0" w:space="0" w:color="auto"/>
                          </w:divBdr>
                          <w:divsChild>
                            <w:div w:id="1512376838">
                              <w:marLeft w:val="0"/>
                              <w:marRight w:val="0"/>
                              <w:marTop w:val="0"/>
                              <w:marBottom w:val="0"/>
                              <w:divBdr>
                                <w:top w:val="none" w:sz="0" w:space="0" w:color="auto"/>
                                <w:left w:val="none" w:sz="0" w:space="0" w:color="auto"/>
                                <w:bottom w:val="none" w:sz="0" w:space="0" w:color="auto"/>
                                <w:right w:val="none" w:sz="0" w:space="0" w:color="auto"/>
                              </w:divBdr>
                            </w:div>
                          </w:divsChild>
                        </w:div>
                        <w:div w:id="1129668726">
                          <w:marLeft w:val="0"/>
                          <w:marRight w:val="0"/>
                          <w:marTop w:val="0"/>
                          <w:marBottom w:val="0"/>
                          <w:divBdr>
                            <w:top w:val="none" w:sz="0" w:space="0" w:color="auto"/>
                            <w:left w:val="none" w:sz="0" w:space="0" w:color="auto"/>
                            <w:bottom w:val="none" w:sz="0" w:space="0" w:color="auto"/>
                            <w:right w:val="none" w:sz="0" w:space="0" w:color="auto"/>
                          </w:divBdr>
                          <w:divsChild>
                            <w:div w:id="43201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529683">
      <w:bodyDiv w:val="1"/>
      <w:marLeft w:val="0"/>
      <w:marRight w:val="0"/>
      <w:marTop w:val="0"/>
      <w:marBottom w:val="0"/>
      <w:divBdr>
        <w:top w:val="none" w:sz="0" w:space="0" w:color="auto"/>
        <w:left w:val="none" w:sz="0" w:space="0" w:color="auto"/>
        <w:bottom w:val="none" w:sz="0" w:space="0" w:color="auto"/>
        <w:right w:val="none" w:sz="0" w:space="0" w:color="auto"/>
      </w:divBdr>
    </w:div>
    <w:div w:id="970357084">
      <w:bodyDiv w:val="1"/>
      <w:marLeft w:val="0"/>
      <w:marRight w:val="0"/>
      <w:marTop w:val="0"/>
      <w:marBottom w:val="0"/>
      <w:divBdr>
        <w:top w:val="none" w:sz="0" w:space="0" w:color="auto"/>
        <w:left w:val="none" w:sz="0" w:space="0" w:color="auto"/>
        <w:bottom w:val="none" w:sz="0" w:space="0" w:color="auto"/>
        <w:right w:val="none" w:sz="0" w:space="0" w:color="auto"/>
      </w:divBdr>
    </w:div>
    <w:div w:id="1402800189">
      <w:bodyDiv w:val="1"/>
      <w:marLeft w:val="0"/>
      <w:marRight w:val="0"/>
      <w:marTop w:val="0"/>
      <w:marBottom w:val="0"/>
      <w:divBdr>
        <w:top w:val="none" w:sz="0" w:space="0" w:color="auto"/>
        <w:left w:val="none" w:sz="0" w:space="0" w:color="auto"/>
        <w:bottom w:val="none" w:sz="0" w:space="0" w:color="auto"/>
        <w:right w:val="none" w:sz="0" w:space="0" w:color="auto"/>
      </w:divBdr>
    </w:div>
    <w:div w:id="1716809025">
      <w:bodyDiv w:val="1"/>
      <w:marLeft w:val="0"/>
      <w:marRight w:val="0"/>
      <w:marTop w:val="0"/>
      <w:marBottom w:val="0"/>
      <w:divBdr>
        <w:top w:val="none" w:sz="0" w:space="0" w:color="auto"/>
        <w:left w:val="none" w:sz="0" w:space="0" w:color="auto"/>
        <w:bottom w:val="none" w:sz="0" w:space="0" w:color="auto"/>
        <w:right w:val="none" w:sz="0" w:space="0" w:color="auto"/>
      </w:divBdr>
    </w:div>
    <w:div w:id="184084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hart" Target="charts/chart5.xml"/><Relationship Id="rId18" Type="http://schemas.openxmlformats.org/officeDocument/2006/relationships/hyperlink" Target="http://web.ebscohost.com/ehost/detail?vid=6&amp;hid=12&amp;sid=a45e848f-b634-4ab4-96ac-6efcfb69a62b%40sessionmgr13&amp;bdata=JnNpdGU9ZWhvc3QtbGl2ZQ%3d%3d%23db=n5h&amp;AN=2W63252708017" TargetMode="External"/><Relationship Id="rId26" Type="http://schemas.openxmlformats.org/officeDocument/2006/relationships/hyperlink" Target="mailto:amichlowski@marianuniversity.edu" TargetMode="External"/><Relationship Id="rId3" Type="http://schemas.openxmlformats.org/officeDocument/2006/relationships/styles" Target="styles.xml"/><Relationship Id="rId21" Type="http://schemas.openxmlformats.org/officeDocument/2006/relationships/hyperlink" Target="mailto:orsp@marianuniversity.edu" TargetMode="External"/><Relationship Id="rId34"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www.pewinternet.org/Reports/2009/Generations-Online-in-2009.aspx?r=1" TargetMode="External"/><Relationship Id="rId25" Type="http://schemas.openxmlformats.org/officeDocument/2006/relationships/hyperlink" Target="mailto:sskarda@kimberly.k12.wi.us" TargetMode="External"/><Relationship Id="rId33"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http://www.graphpad.com/quickcalcs/ttest1.cfm" TargetMode="External"/><Relationship Id="rId20" Type="http://schemas.openxmlformats.org/officeDocument/2006/relationships/hyperlink" Target="http://www.marianuniversity.edu/irb" TargetMode="External"/><Relationship Id="rId29" Type="http://schemas.openxmlformats.org/officeDocument/2006/relationships/hyperlink" Target="mailto:amichlowski@marianuniversity.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image" Target="media/image2.jpeg"/><Relationship Id="rId32" Type="http://schemas.openxmlformats.org/officeDocument/2006/relationships/image" Target="media/image4.jpe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ric.ed.gov/PDFS/ED476749.pdf%20" TargetMode="External"/><Relationship Id="rId23" Type="http://schemas.openxmlformats.org/officeDocument/2006/relationships/image" Target="media/image1.gif"/><Relationship Id="rId28" Type="http://schemas.openxmlformats.org/officeDocument/2006/relationships/hyperlink" Target="mailto:sskarda@kimberly.k12.wi.us" TargetMode="External"/><Relationship Id="rId36"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yperlink" Target="http://web.ebscohost.com/ehost/detail?vid=8&amp;hid=12&amp;sid=a45e848f-b634-4ab4-96ac-6efcfb69a62b%40sessionmgr13&amp;bdata=JnNpdGU9ZWhvc3QtbGl2ZQ%3d%3d%23db=n5h&amp;AN=2W62W63235657288%20" TargetMode="External"/><Relationship Id="rId31"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hyperlink" Target="http://www.marianuniversity.edu/irb" TargetMode="External"/><Relationship Id="rId27" Type="http://schemas.openxmlformats.org/officeDocument/2006/relationships/hyperlink" Target="mailto:sskarda@kimberly.k12.wi.us" TargetMode="External"/><Relationship Id="rId30" Type="http://schemas.openxmlformats.org/officeDocument/2006/relationships/hyperlink" Target="mailto:orsp@marianuniversity.edu" TargetMode="External"/><Relationship Id="rId35"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karda\Desktop\EDT%20656\Quiz%20Tracker%20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Quiz Score Grades</a:t>
            </a:r>
          </a:p>
        </c:rich>
      </c:tx>
    </c:title>
    <c:plotArea>
      <c:layout/>
      <c:barChart>
        <c:barDir val="col"/>
        <c:grouping val="clustered"/>
        <c:ser>
          <c:idx val="0"/>
          <c:order val="0"/>
          <c:tx>
            <c:strRef>
              <c:f>Sheet1!$B$55</c:f>
              <c:strCache>
                <c:ptCount val="1"/>
                <c:pt idx="0">
                  <c:v>3A</c:v>
                </c:pt>
              </c:strCache>
            </c:strRef>
          </c:tx>
          <c:cat>
            <c:strRef>
              <c:f>Sheet1!$C$54:$O$54</c:f>
              <c:strCache>
                <c:ptCount val="13"/>
                <c:pt idx="0">
                  <c:v>A+</c:v>
                </c:pt>
                <c:pt idx="1">
                  <c:v>A</c:v>
                </c:pt>
                <c:pt idx="2">
                  <c:v>A-</c:v>
                </c:pt>
                <c:pt idx="3">
                  <c:v>B+</c:v>
                </c:pt>
                <c:pt idx="4">
                  <c:v>B</c:v>
                </c:pt>
                <c:pt idx="5">
                  <c:v>B-</c:v>
                </c:pt>
                <c:pt idx="6">
                  <c:v>C+</c:v>
                </c:pt>
                <c:pt idx="7">
                  <c:v>C</c:v>
                </c:pt>
                <c:pt idx="8">
                  <c:v>C-</c:v>
                </c:pt>
                <c:pt idx="9">
                  <c:v>D+</c:v>
                </c:pt>
                <c:pt idx="10">
                  <c:v>D</c:v>
                </c:pt>
                <c:pt idx="11">
                  <c:v>D-</c:v>
                </c:pt>
                <c:pt idx="12">
                  <c:v>F</c:v>
                </c:pt>
              </c:strCache>
            </c:strRef>
          </c:cat>
          <c:val>
            <c:numRef>
              <c:f>Sheet1!$C$55:$O$55</c:f>
              <c:numCache>
                <c:formatCode>0</c:formatCode>
                <c:ptCount val="13"/>
                <c:pt idx="0">
                  <c:v>21</c:v>
                </c:pt>
                <c:pt idx="1">
                  <c:v>16</c:v>
                </c:pt>
                <c:pt idx="2" formatCode="General">
                  <c:v>11</c:v>
                </c:pt>
                <c:pt idx="3" formatCode="0.0">
                  <c:v>0</c:v>
                </c:pt>
                <c:pt idx="4" formatCode="General">
                  <c:v>0</c:v>
                </c:pt>
                <c:pt idx="5" formatCode="General">
                  <c:v>0</c:v>
                </c:pt>
                <c:pt idx="6" formatCode="General">
                  <c:v>0</c:v>
                </c:pt>
                <c:pt idx="7" formatCode="General">
                  <c:v>0</c:v>
                </c:pt>
                <c:pt idx="8" formatCode="General">
                  <c:v>0</c:v>
                </c:pt>
                <c:pt idx="9" formatCode="General">
                  <c:v>0</c:v>
                </c:pt>
                <c:pt idx="10" formatCode="General">
                  <c:v>0</c:v>
                </c:pt>
                <c:pt idx="11" formatCode="General">
                  <c:v>0</c:v>
                </c:pt>
                <c:pt idx="12" formatCode="General">
                  <c:v>0</c:v>
                </c:pt>
              </c:numCache>
            </c:numRef>
          </c:val>
        </c:ser>
        <c:ser>
          <c:idx val="1"/>
          <c:order val="1"/>
          <c:tx>
            <c:strRef>
              <c:f>Sheet1!$B$56</c:f>
              <c:strCache>
                <c:ptCount val="1"/>
                <c:pt idx="0">
                  <c:v>3B</c:v>
                </c:pt>
              </c:strCache>
            </c:strRef>
          </c:tx>
          <c:cat>
            <c:strRef>
              <c:f>Sheet1!$C$54:$O$54</c:f>
              <c:strCache>
                <c:ptCount val="13"/>
                <c:pt idx="0">
                  <c:v>A+</c:v>
                </c:pt>
                <c:pt idx="1">
                  <c:v>A</c:v>
                </c:pt>
                <c:pt idx="2">
                  <c:v>A-</c:v>
                </c:pt>
                <c:pt idx="3">
                  <c:v>B+</c:v>
                </c:pt>
                <c:pt idx="4">
                  <c:v>B</c:v>
                </c:pt>
                <c:pt idx="5">
                  <c:v>B-</c:v>
                </c:pt>
                <c:pt idx="6">
                  <c:v>C+</c:v>
                </c:pt>
                <c:pt idx="7">
                  <c:v>C</c:v>
                </c:pt>
                <c:pt idx="8">
                  <c:v>C-</c:v>
                </c:pt>
                <c:pt idx="9">
                  <c:v>D+</c:v>
                </c:pt>
                <c:pt idx="10">
                  <c:v>D</c:v>
                </c:pt>
                <c:pt idx="11">
                  <c:v>D-</c:v>
                </c:pt>
                <c:pt idx="12">
                  <c:v>F</c:v>
                </c:pt>
              </c:strCache>
            </c:strRef>
          </c:cat>
          <c:val>
            <c:numRef>
              <c:f>Sheet1!$C$56:$O$56</c:f>
              <c:numCache>
                <c:formatCode>0</c:formatCode>
                <c:ptCount val="13"/>
                <c:pt idx="0">
                  <c:v>10</c:v>
                </c:pt>
                <c:pt idx="1">
                  <c:v>4</c:v>
                </c:pt>
                <c:pt idx="2" formatCode="General">
                  <c:v>11</c:v>
                </c:pt>
                <c:pt idx="3" formatCode="0.0">
                  <c:v>5</c:v>
                </c:pt>
                <c:pt idx="4" formatCode="General">
                  <c:v>8</c:v>
                </c:pt>
                <c:pt idx="5" formatCode="General">
                  <c:v>4</c:v>
                </c:pt>
                <c:pt idx="6" formatCode="General">
                  <c:v>1</c:v>
                </c:pt>
                <c:pt idx="7" formatCode="General">
                  <c:v>0</c:v>
                </c:pt>
                <c:pt idx="8" formatCode="General">
                  <c:v>1</c:v>
                </c:pt>
                <c:pt idx="9" formatCode="General">
                  <c:v>1</c:v>
                </c:pt>
                <c:pt idx="10" formatCode="General">
                  <c:v>2</c:v>
                </c:pt>
                <c:pt idx="11" formatCode="General">
                  <c:v>0</c:v>
                </c:pt>
                <c:pt idx="12" formatCode="General">
                  <c:v>1</c:v>
                </c:pt>
              </c:numCache>
            </c:numRef>
          </c:val>
        </c:ser>
        <c:axId val="136343936"/>
        <c:axId val="136346240"/>
      </c:barChart>
      <c:catAx>
        <c:axId val="136343936"/>
        <c:scaling>
          <c:orientation val="minMax"/>
        </c:scaling>
        <c:axPos val="b"/>
        <c:title>
          <c:tx>
            <c:rich>
              <a:bodyPr/>
              <a:lstStyle/>
              <a:p>
                <a:pPr>
                  <a:defRPr/>
                </a:pPr>
                <a:r>
                  <a:rPr lang="en-US"/>
                  <a:t>Grade</a:t>
                </a:r>
              </a:p>
            </c:rich>
          </c:tx>
        </c:title>
        <c:majorTickMark val="none"/>
        <c:tickLblPos val="nextTo"/>
        <c:crossAx val="136346240"/>
        <c:crosses val="autoZero"/>
        <c:auto val="1"/>
        <c:lblAlgn val="ctr"/>
        <c:lblOffset val="100"/>
      </c:catAx>
      <c:valAx>
        <c:axId val="136346240"/>
        <c:scaling>
          <c:orientation val="minMax"/>
        </c:scaling>
        <c:axPos val="l"/>
        <c:majorGridlines/>
        <c:title>
          <c:tx>
            <c:rich>
              <a:bodyPr/>
              <a:lstStyle/>
              <a:p>
                <a:pPr>
                  <a:defRPr/>
                </a:pPr>
                <a:r>
                  <a:rPr lang="en-US"/>
                  <a:t>Number of Students </a:t>
                </a:r>
              </a:p>
            </c:rich>
          </c:tx>
        </c:title>
        <c:numFmt formatCode="0" sourceLinked="1"/>
        <c:tickLblPos val="nextTo"/>
        <c:crossAx val="13634393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1: </a:t>
            </a:r>
          </a:p>
          <a:p>
            <a:pPr>
              <a:defRPr/>
            </a:pPr>
            <a:r>
              <a:rPr lang="en-US" sz="1000" b="0"/>
              <a:t>I enjoyed learning vocabulary using</a:t>
            </a:r>
            <a:r>
              <a:rPr lang="en-US" sz="1000" b="1"/>
              <a:t> paper </a:t>
            </a:r>
            <a:r>
              <a:rPr lang="en-US" sz="1000" b="0"/>
              <a:t>flashcards </a:t>
            </a:r>
          </a:p>
        </c:rich>
      </c:tx>
      <c:layout>
        <c:manualLayout>
          <c:xMode val="edge"/>
          <c:yMode val="edge"/>
          <c:x val="0.19672933235654291"/>
          <c:y val="1.0864480203538805E-3"/>
        </c:manualLayout>
      </c:layout>
    </c:title>
    <c:plotArea>
      <c:layout/>
      <c:pieChart>
        <c:varyColors val="1"/>
        <c:ser>
          <c:idx val="0"/>
          <c:order val="0"/>
          <c:dLbls>
            <c:dLbl>
              <c:idx val="0"/>
              <c:layout>
                <c:manualLayout>
                  <c:x val="0.12233600545316266"/>
                  <c:y val="4.7181032239128833E-2"/>
                </c:manualLayout>
              </c:layout>
              <c:showCatName val="1"/>
              <c:showPercent val="1"/>
            </c:dLbl>
            <c:dLbl>
              <c:idx val="1"/>
              <c:layout>
                <c:manualLayout>
                  <c:x val="5.9640156872114776E-2"/>
                  <c:y val="0.10629475010479369"/>
                </c:manualLayout>
              </c:layout>
              <c:showCatName val="1"/>
              <c:showPercent val="1"/>
            </c:dLbl>
            <c:showCatName val="1"/>
            <c:showPercent val="1"/>
            <c:showLeaderLines val="1"/>
          </c:dLbls>
          <c:cat>
            <c:strRef>
              <c:f>Sheet1!$C$2:$F$2</c:f>
              <c:strCache>
                <c:ptCount val="4"/>
                <c:pt idx="0">
                  <c:v>Strongly disagree</c:v>
                </c:pt>
                <c:pt idx="1">
                  <c:v>Disagree</c:v>
                </c:pt>
                <c:pt idx="2">
                  <c:v>Agree</c:v>
                </c:pt>
                <c:pt idx="3">
                  <c:v>Strongly Agree</c:v>
                </c:pt>
              </c:strCache>
            </c:strRef>
          </c:cat>
          <c:val>
            <c:numRef>
              <c:f>Sheet1!$C$3:$F$3</c:f>
              <c:numCache>
                <c:formatCode>General</c:formatCode>
                <c:ptCount val="4"/>
                <c:pt idx="0">
                  <c:v>1</c:v>
                </c:pt>
                <c:pt idx="1">
                  <c:v>8</c:v>
                </c:pt>
                <c:pt idx="2">
                  <c:v>32</c:v>
                </c:pt>
                <c:pt idx="3">
                  <c:v>7</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1</a:t>
            </a:r>
            <a:r>
              <a:rPr lang="en-US" sz="1000"/>
              <a:t>: </a:t>
            </a:r>
          </a:p>
          <a:p>
            <a:pPr>
              <a:defRPr/>
            </a:pPr>
            <a:r>
              <a:rPr lang="en-US" sz="1000"/>
              <a:t> </a:t>
            </a:r>
            <a:r>
              <a:rPr lang="en-US" sz="1000" b="0" i="0" u="none" strike="noStrike" baseline="0"/>
              <a:t>I enjoyed learning vocabulary using</a:t>
            </a:r>
            <a:r>
              <a:rPr lang="en-US" sz="1000" b="1" i="0" u="none" strike="noStrike" baseline="0"/>
              <a:t> iTouch </a:t>
            </a:r>
            <a:r>
              <a:rPr lang="en-US" sz="1000" b="0" i="0" u="none" strike="noStrike" baseline="0"/>
              <a:t>flashcards.</a:t>
            </a:r>
            <a:r>
              <a:rPr lang="en-US" sz="1000" b="1" i="0" u="none" strike="noStrike" baseline="0"/>
              <a:t> </a:t>
            </a:r>
            <a:r>
              <a:rPr lang="en-US" sz="1000"/>
              <a:t> </a:t>
            </a:r>
          </a:p>
        </c:rich>
      </c:tx>
    </c:title>
    <c:plotArea>
      <c:layout/>
      <c:pieChart>
        <c:varyColors val="1"/>
        <c:ser>
          <c:idx val="0"/>
          <c:order val="0"/>
          <c:dLbls>
            <c:dLbl>
              <c:idx val="0"/>
              <c:layout>
                <c:manualLayout>
                  <c:x val="-0.24504028821074494"/>
                  <c:y val="7.2537837173873104E-2"/>
                </c:manualLayout>
              </c:layout>
              <c:showCatName val="1"/>
              <c:showPercent val="1"/>
            </c:dLbl>
            <c:dLbl>
              <c:idx val="1"/>
              <c:layout>
                <c:manualLayout>
                  <c:x val="0.10249316667305862"/>
                  <c:y val="0.10850372594916272"/>
                </c:manualLayout>
              </c:layout>
              <c:showCatName val="1"/>
              <c:showPercent val="1"/>
            </c:dLbl>
            <c:showCatName val="1"/>
            <c:showPercent val="1"/>
            <c:showLeaderLines val="1"/>
          </c:dLbls>
          <c:cat>
            <c:strRef>
              <c:f>Sheet1!$C$38:$F$38</c:f>
              <c:strCache>
                <c:ptCount val="4"/>
                <c:pt idx="0">
                  <c:v>Strongly Disagree</c:v>
                </c:pt>
                <c:pt idx="1">
                  <c:v>Disagree</c:v>
                </c:pt>
                <c:pt idx="2">
                  <c:v>Agree</c:v>
                </c:pt>
                <c:pt idx="3">
                  <c:v>Strongly Agree</c:v>
                </c:pt>
              </c:strCache>
            </c:strRef>
          </c:cat>
          <c:val>
            <c:numRef>
              <c:f>Sheet1!$C$39:$F$39</c:f>
              <c:numCache>
                <c:formatCode>General</c:formatCode>
                <c:ptCount val="4"/>
                <c:pt idx="0">
                  <c:v>2</c:v>
                </c:pt>
                <c:pt idx="1">
                  <c:v>1</c:v>
                </c:pt>
                <c:pt idx="2">
                  <c:v>17</c:v>
                </c:pt>
                <c:pt idx="3">
                  <c:v>21</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5: </a:t>
            </a:r>
          </a:p>
          <a:p>
            <a:pPr>
              <a:defRPr/>
            </a:pPr>
            <a:r>
              <a:rPr lang="en-US" sz="1000" b="0"/>
              <a:t>Even if I didn't have time in class to make paper flashcards, I would make them on my own to help me study.</a:t>
            </a:r>
          </a:p>
        </c:rich>
      </c:tx>
    </c:title>
    <c:plotArea>
      <c:layout/>
      <c:pieChart>
        <c:varyColors val="1"/>
        <c:ser>
          <c:idx val="0"/>
          <c:order val="0"/>
          <c:dLbls>
            <c:dLbl>
              <c:idx val="3"/>
              <c:layout>
                <c:manualLayout>
                  <c:x val="-0.11252542936652569"/>
                  <c:y val="0.12517009627067574"/>
                </c:manualLayout>
              </c:layout>
              <c:showCatName val="1"/>
              <c:showPercent val="1"/>
            </c:dLbl>
            <c:showCatName val="1"/>
            <c:showPercent val="1"/>
            <c:showLeaderLines val="1"/>
          </c:dLbls>
          <c:cat>
            <c:strRef>
              <c:f>Sheet1!$C$2:$F$2</c:f>
              <c:strCache>
                <c:ptCount val="4"/>
                <c:pt idx="0">
                  <c:v>Strongly disagree</c:v>
                </c:pt>
                <c:pt idx="1">
                  <c:v>Disagree</c:v>
                </c:pt>
                <c:pt idx="2">
                  <c:v>Agree</c:v>
                </c:pt>
                <c:pt idx="3">
                  <c:v>Strongly Agree</c:v>
                </c:pt>
              </c:strCache>
            </c:strRef>
          </c:cat>
          <c:val>
            <c:numRef>
              <c:f>Sheet1!$C$7:$F$7</c:f>
              <c:numCache>
                <c:formatCode>General</c:formatCode>
                <c:ptCount val="4"/>
                <c:pt idx="0">
                  <c:v>9</c:v>
                </c:pt>
                <c:pt idx="1">
                  <c:v>17</c:v>
                </c:pt>
                <c:pt idx="2">
                  <c:v>17</c:v>
                </c:pt>
                <c:pt idx="3">
                  <c:v>5</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5:</a:t>
            </a:r>
          </a:p>
          <a:p>
            <a:pPr>
              <a:defRPr/>
            </a:pPr>
            <a:r>
              <a:rPr lang="en-US"/>
              <a:t> </a:t>
            </a:r>
            <a:r>
              <a:rPr lang="en-US" sz="1000" b="0"/>
              <a:t>If I had my own iTouch, I would practice flashcards on my own.</a:t>
            </a:r>
          </a:p>
        </c:rich>
      </c:tx>
    </c:title>
    <c:plotArea>
      <c:layout/>
      <c:pieChart>
        <c:varyColors val="1"/>
        <c:ser>
          <c:idx val="0"/>
          <c:order val="0"/>
          <c:dLbls>
            <c:dLbl>
              <c:idx val="3"/>
              <c:layout>
                <c:manualLayout>
                  <c:x val="-7.3272200349956323E-2"/>
                  <c:y val="7.3905657626130064E-2"/>
                </c:manualLayout>
              </c:layout>
              <c:showCatName val="1"/>
              <c:showPercent val="1"/>
            </c:dLbl>
            <c:showCatName val="1"/>
            <c:showPercent val="1"/>
            <c:showLeaderLines val="1"/>
          </c:dLbls>
          <c:cat>
            <c:strRef>
              <c:f>Sheet1!$C$38:$F$38</c:f>
              <c:strCache>
                <c:ptCount val="4"/>
                <c:pt idx="0">
                  <c:v>Strongly Disagree</c:v>
                </c:pt>
                <c:pt idx="1">
                  <c:v>Disagree</c:v>
                </c:pt>
                <c:pt idx="2">
                  <c:v>Agree</c:v>
                </c:pt>
                <c:pt idx="3">
                  <c:v>Strongly Agree</c:v>
                </c:pt>
              </c:strCache>
            </c:strRef>
          </c:cat>
          <c:val>
            <c:numRef>
              <c:f>Sheet1!$C$43:$F$43</c:f>
              <c:numCache>
                <c:formatCode>General</c:formatCode>
                <c:ptCount val="4"/>
                <c:pt idx="0">
                  <c:v>8</c:v>
                </c:pt>
                <c:pt idx="1">
                  <c:v>8</c:v>
                </c:pt>
                <c:pt idx="2">
                  <c:v>21</c:v>
                </c:pt>
                <c:pt idx="3">
                  <c:v>4</c:v>
                </c:pt>
              </c:numCache>
            </c:numRef>
          </c:val>
        </c:ser>
        <c:dLbls>
          <c:showCatName val="1"/>
          <c:showPercent val="1"/>
        </c:dLbls>
        <c:firstSliceAng val="0"/>
      </c:pie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Off-task behavior</a:t>
            </a:r>
          </a:p>
        </c:rich>
      </c:tx>
    </c:title>
    <c:plotArea>
      <c:layout/>
      <c:barChart>
        <c:barDir val="col"/>
        <c:grouping val="clustered"/>
        <c:ser>
          <c:idx val="0"/>
          <c:order val="0"/>
          <c:cat>
            <c:strRef>
              <c:f>Sheet3!$A$2:$A$7</c:f>
              <c:strCache>
                <c:ptCount val="6"/>
                <c:pt idx="0">
                  <c:v>3A Day 1</c:v>
                </c:pt>
                <c:pt idx="1">
                  <c:v>3A Day 2</c:v>
                </c:pt>
                <c:pt idx="2">
                  <c:v>3A Day 3</c:v>
                </c:pt>
                <c:pt idx="3">
                  <c:v>3B Day 1</c:v>
                </c:pt>
                <c:pt idx="4">
                  <c:v>3B Day 2</c:v>
                </c:pt>
                <c:pt idx="5">
                  <c:v>3B Day 3</c:v>
                </c:pt>
              </c:strCache>
            </c:strRef>
          </c:cat>
          <c:val>
            <c:numRef>
              <c:f>Sheet3!$B$2:$B$7</c:f>
              <c:numCache>
                <c:formatCode>General</c:formatCode>
                <c:ptCount val="6"/>
                <c:pt idx="0">
                  <c:v>19</c:v>
                </c:pt>
                <c:pt idx="1">
                  <c:v>6</c:v>
                </c:pt>
                <c:pt idx="2">
                  <c:v>5</c:v>
                </c:pt>
                <c:pt idx="3">
                  <c:v>5</c:v>
                </c:pt>
                <c:pt idx="4">
                  <c:v>3</c:v>
                </c:pt>
                <c:pt idx="5">
                  <c:v>0</c:v>
                </c:pt>
              </c:numCache>
            </c:numRef>
          </c:val>
        </c:ser>
        <c:axId val="112718592"/>
        <c:axId val="112720512"/>
      </c:barChart>
      <c:catAx>
        <c:axId val="112718592"/>
        <c:scaling>
          <c:orientation val="minMax"/>
        </c:scaling>
        <c:axPos val="b"/>
        <c:title>
          <c:tx>
            <c:rich>
              <a:bodyPr/>
              <a:lstStyle/>
              <a:p>
                <a:pPr>
                  <a:defRPr/>
                </a:pPr>
                <a:r>
                  <a:rPr lang="en-US"/>
                  <a:t>Day of flashcard use</a:t>
                </a:r>
              </a:p>
            </c:rich>
          </c:tx>
        </c:title>
        <c:majorTickMark val="none"/>
        <c:tickLblPos val="nextTo"/>
        <c:crossAx val="112720512"/>
        <c:crosses val="autoZero"/>
        <c:auto val="1"/>
        <c:lblAlgn val="ctr"/>
        <c:lblOffset val="100"/>
      </c:catAx>
      <c:valAx>
        <c:axId val="112720512"/>
        <c:scaling>
          <c:orientation val="minMax"/>
        </c:scaling>
        <c:axPos val="l"/>
        <c:majorGridlines/>
        <c:title>
          <c:tx>
            <c:rich>
              <a:bodyPr/>
              <a:lstStyle/>
              <a:p>
                <a:pPr>
                  <a:defRPr/>
                </a:pPr>
                <a:r>
                  <a:rPr lang="en-US"/>
                  <a:t>Number of behaviors</a:t>
                </a:r>
              </a:p>
            </c:rich>
          </c:tx>
        </c:title>
        <c:numFmt formatCode="General" sourceLinked="1"/>
        <c:tickLblPos val="nextTo"/>
        <c:crossAx val="11271859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Jon09</b:Tag>
    <b:SourceType>Report</b:SourceType>
    <b:Guid>{6D1D4A22-2F22-4EFB-A2AD-96841C3E560E}</b:Guid>
    <b:LCID>0</b:LCID>
    <b:Author>
      <b:Author>
        <b:NameList>
          <b:Person>
            <b:Last>Jones</b:Last>
            <b:First>Sydney</b:First>
          </b:Person>
          <b:Person>
            <b:Last>Fox</b:Last>
            <b:First>Susannah</b:First>
          </b:Person>
        </b:NameList>
      </b:Author>
    </b:Author>
    <b:Title>Generations Online in 2009</b:Title>
    <b:Year>2009</b:Year>
    <b:Publisher>Pew Internet &amp; American Life Project</b:Publisher>
    <b:City>Washington D.C.</b:City>
    <b:RefOrder>1</b:RefOrder>
  </b:Source>
</b:Sources>
</file>

<file path=customXml/itemProps1.xml><?xml version="1.0" encoding="utf-8"?>
<ds:datastoreItem xmlns:ds="http://schemas.openxmlformats.org/officeDocument/2006/customXml" ds:itemID="{5BEFECA4-0C30-42CF-9C65-D17A3112B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8702</Words>
  <Characters>49603</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Marian University</Company>
  <LinksUpToDate>false</LinksUpToDate>
  <CharactersWithSpaces>58189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amichlowski</dc:creator>
  <cp:lastModifiedBy>Stacy Skarda</cp:lastModifiedBy>
  <cp:revision>2</cp:revision>
  <dcterms:created xsi:type="dcterms:W3CDTF">2010-12-11T14:11:00Z</dcterms:created>
  <dcterms:modified xsi:type="dcterms:W3CDTF">2010-12-11T14:11:00Z</dcterms:modified>
</cp:coreProperties>
</file>